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5EDD8" w14:textId="20EB90A8" w:rsidR="006E4F58" w:rsidRDefault="00156F9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Pr>
          <w:rFonts w:ascii="Times New Roman" w:eastAsiaTheme="majorEastAsia" w:hAnsi="Times New Roman" w:cstheme="majorBidi"/>
          <w:b/>
          <w:bCs/>
          <w:iCs/>
          <w:sz w:val="24"/>
          <w:szCs w:val="20"/>
        </w:rPr>
        <w:t xml:space="preserve">ATTACHMENT B – SAMPLE </w:t>
      </w:r>
      <w:r w:rsidR="006E4F58" w:rsidRPr="006E4F58">
        <w:rPr>
          <w:rFonts w:ascii="Times New Roman" w:eastAsiaTheme="majorEastAsia" w:hAnsi="Times New Roman" w:cstheme="majorBidi"/>
          <w:b/>
          <w:bCs/>
          <w:iCs/>
          <w:sz w:val="24"/>
          <w:szCs w:val="20"/>
        </w:rPr>
        <w:t>PROFESSIONAL SERVICES CONTRACT</w:t>
      </w:r>
    </w:p>
    <w:p w14:paraId="08193AC7" w14:textId="55500FF4" w:rsidR="00156F98" w:rsidRPr="006E4F58" w:rsidRDefault="00156F9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Pr>
          <w:rFonts w:ascii="Times New Roman" w:eastAsiaTheme="majorEastAsia" w:hAnsi="Times New Roman" w:cstheme="majorBidi"/>
          <w:b/>
          <w:bCs/>
          <w:iCs/>
          <w:sz w:val="24"/>
          <w:szCs w:val="20"/>
        </w:rPr>
        <w:t>RFP 20-1351 Payment Processing Services</w:t>
      </w:r>
    </w:p>
    <w:p w14:paraId="1FD26983" w14:textId="77777777" w:rsidR="006E4F58" w:rsidRPr="006E4F58" w:rsidRDefault="006E4F58" w:rsidP="006E4F58">
      <w:pPr>
        <w:spacing w:after="0" w:line="240" w:lineRule="auto"/>
        <w:jc w:val="center"/>
        <w:rPr>
          <w:rFonts w:ascii="Times New Roman" w:eastAsia="Times New Roman" w:hAnsi="Times New Roman" w:cs="Times New Roman"/>
          <w:b/>
        </w:rPr>
      </w:pPr>
    </w:p>
    <w:p w14:paraId="66268BBF" w14:textId="7DD37BF2" w:rsidR="006E4F58" w:rsidRPr="006E4F58" w:rsidRDefault="003A027C" w:rsidP="006E4F58">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6FCC1153" w14:textId="77777777" w:rsidR="006E4F58" w:rsidRPr="006E4F58" w:rsidRDefault="006E4F58" w:rsidP="006E4F58">
      <w:pPr>
        <w:spacing w:after="0" w:line="240" w:lineRule="auto"/>
        <w:rPr>
          <w:rFonts w:ascii="Times New Roman" w:eastAsia="Times New Roman" w:hAnsi="Times New Roman" w:cs="Times New Roman"/>
        </w:rPr>
      </w:pPr>
    </w:p>
    <w:p w14:paraId="02C18F6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(“this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56A7D5DC" w14:textId="77777777" w:rsidR="006E4F58" w:rsidRPr="006E4F58" w:rsidRDefault="006E4F58" w:rsidP="006E4F58">
      <w:pPr>
        <w:spacing w:after="0" w:line="240" w:lineRule="auto"/>
        <w:rPr>
          <w:rFonts w:ascii="Times New Roman" w:eastAsia="Times New Roman" w:hAnsi="Times New Roman" w:cs="Times New Roman"/>
        </w:rPr>
      </w:pPr>
    </w:p>
    <w:p w14:paraId="7FC4388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25B9A18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5D77B101" w14:textId="31F934F2"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53CE6D32" w14:textId="77777777" w:rsidR="006E4F58" w:rsidRPr="006E4F58" w:rsidRDefault="006E4F58" w:rsidP="006E4F58">
      <w:pPr>
        <w:spacing w:after="0" w:line="240" w:lineRule="auto"/>
        <w:rPr>
          <w:rFonts w:ascii="Times New Roman" w:eastAsia="Times New Roman" w:hAnsi="Times New Roman" w:cs="Times New Roman"/>
        </w:rPr>
      </w:pPr>
    </w:p>
    <w:p w14:paraId="313FFE5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7F0D2E03" w14:textId="77777777" w:rsidR="006E4F58" w:rsidRDefault="006E4F58" w:rsidP="006E4F58">
      <w:pPr>
        <w:spacing w:after="0" w:line="240" w:lineRule="auto"/>
        <w:rPr>
          <w:rFonts w:ascii="Times New Roman" w:eastAsia="Times New Roman" w:hAnsi="Times New Roman" w:cs="Times New Roman"/>
          <w:b/>
          <w:smallCaps/>
          <w:color w:val="000000"/>
        </w:rPr>
      </w:pPr>
    </w:p>
    <w:p w14:paraId="37AB243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3B987CCA" w14:textId="77777777" w:rsidR="006E4F58" w:rsidRPr="006E4F58" w:rsidRDefault="006E4F58" w:rsidP="006E4F58">
      <w:pPr>
        <w:spacing w:after="0" w:line="240" w:lineRule="auto"/>
        <w:rPr>
          <w:rFonts w:ascii="Times New Roman" w:eastAsia="Times New Roman" w:hAnsi="Times New Roman" w:cs="Times New Roman"/>
        </w:rPr>
      </w:pPr>
    </w:p>
    <w:p w14:paraId="521611BA"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33B2EC41"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721E51BA" w14:textId="77777777" w:rsidR="00037656" w:rsidRDefault="00037656" w:rsidP="00037656">
      <w:pPr>
        <w:spacing w:after="0" w:line="240" w:lineRule="auto"/>
        <w:rPr>
          <w:rFonts w:ascii="Times New Roman" w:eastAsia="Times New Roman" w:hAnsi="Times New Roman" w:cs="Times New Roman"/>
        </w:rPr>
      </w:pPr>
    </w:p>
    <w:p w14:paraId="10323DCA" w14:textId="688F8B8E"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3F99BE2B" w14:textId="77777777" w:rsidR="006E4F58" w:rsidRPr="006E4F58" w:rsidRDefault="006E4F58" w:rsidP="006E4F58">
      <w:pPr>
        <w:spacing w:after="0" w:line="240" w:lineRule="auto"/>
        <w:rPr>
          <w:rFonts w:ascii="Times New Roman" w:eastAsia="Times New Roman" w:hAnsi="Times New Roman" w:cs="Times New Roman"/>
        </w:rPr>
      </w:pPr>
    </w:p>
    <w:p w14:paraId="08214D0B"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0095552C" w14:textId="77777777" w:rsidR="006E4F58" w:rsidRPr="006E4F58" w:rsidRDefault="006E4F58" w:rsidP="006E4F58">
      <w:pPr>
        <w:spacing w:after="0" w:line="240" w:lineRule="auto"/>
        <w:rPr>
          <w:rFonts w:ascii="Times New Roman" w:eastAsia="Times New Roman" w:hAnsi="Times New Roman" w:cs="Times New Roman"/>
        </w:rPr>
      </w:pPr>
    </w:p>
    <w:p w14:paraId="7BF138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702386F1" w14:textId="77777777" w:rsidR="006E4F58" w:rsidRPr="006E4F58" w:rsidRDefault="006E4F58" w:rsidP="006E4F58">
      <w:pPr>
        <w:spacing w:after="0" w:line="240" w:lineRule="auto"/>
        <w:rPr>
          <w:rFonts w:ascii="Times New Roman" w:eastAsia="Times New Roman" w:hAnsi="Times New Roman" w:cs="Times New Roman"/>
        </w:rPr>
      </w:pPr>
    </w:p>
    <w:p w14:paraId="1DFCB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w:t>
      </w:r>
      <w:r w:rsidRPr="006E4F58">
        <w:rPr>
          <w:rFonts w:ascii="Times New Roman" w:eastAsia="Times New Roman" w:hAnsi="Times New Roman" w:cs="Times New Roman"/>
        </w:rPr>
        <w:lastRenderedPageBreak/>
        <w:t xml:space="preserve">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026727CD" w14:textId="77777777" w:rsidR="006E4F58" w:rsidRPr="006E4F58" w:rsidRDefault="006E4F58" w:rsidP="006E4F58">
      <w:pPr>
        <w:spacing w:after="0" w:line="240" w:lineRule="auto"/>
        <w:rPr>
          <w:rFonts w:ascii="Times New Roman" w:eastAsia="Times New Roman" w:hAnsi="Times New Roman" w:cs="Times New Roman"/>
        </w:rPr>
      </w:pPr>
    </w:p>
    <w:p w14:paraId="4A6E909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0EAD64F3" w14:textId="77777777" w:rsidR="006E4F58" w:rsidRPr="006E4F58" w:rsidRDefault="006E4F58" w:rsidP="006E4F58">
      <w:pPr>
        <w:spacing w:after="0" w:line="240" w:lineRule="auto"/>
        <w:rPr>
          <w:rFonts w:ascii="Times New Roman" w:eastAsia="Times New Roman" w:hAnsi="Times New Roman" w:cs="Times New Roman"/>
        </w:rPr>
      </w:pPr>
    </w:p>
    <w:p w14:paraId="2D0666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69A8DD68" w14:textId="77777777" w:rsidR="006E4F58" w:rsidRPr="006E4F58" w:rsidRDefault="006E4F58" w:rsidP="006E4F58">
      <w:pPr>
        <w:spacing w:after="0" w:line="240" w:lineRule="auto"/>
        <w:rPr>
          <w:rFonts w:ascii="Times New Roman" w:eastAsia="Times New Roman" w:hAnsi="Times New Roman" w:cs="Times New Roman"/>
        </w:rPr>
      </w:pPr>
    </w:p>
    <w:p w14:paraId="0E42CA28"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33521F2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7082AF20" w14:textId="77777777" w:rsidR="006E4F58" w:rsidRPr="006E4F58" w:rsidRDefault="006E4F58" w:rsidP="006E4F58">
      <w:pPr>
        <w:spacing w:after="0" w:line="240" w:lineRule="auto"/>
        <w:rPr>
          <w:rFonts w:ascii="Times New Roman" w:eastAsia="Times New Roman" w:hAnsi="Times New Roman" w:cs="Times New Roman"/>
        </w:rPr>
      </w:pPr>
    </w:p>
    <w:p w14:paraId="60855E27" w14:textId="73C18F4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Commission, or visit the Inspector General’s website at </w:t>
      </w:r>
      <w:hyperlink r:id="rId7"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7779DE00" w14:textId="77777777" w:rsidR="006E4F58" w:rsidRPr="006E4F58" w:rsidRDefault="006E4F58" w:rsidP="006E4F58">
      <w:pPr>
        <w:spacing w:after="0" w:line="240" w:lineRule="auto"/>
        <w:rPr>
          <w:rFonts w:ascii="Times New Roman" w:eastAsia="Times New Roman" w:hAnsi="Times New Roman" w:cs="Times New Roman"/>
        </w:rPr>
      </w:pPr>
    </w:p>
    <w:p w14:paraId="19468C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4277B7D9" w14:textId="77777777" w:rsidR="006E4F58" w:rsidRPr="006E4F58" w:rsidRDefault="006E4F58" w:rsidP="006E4F58">
      <w:pPr>
        <w:spacing w:after="0" w:line="240" w:lineRule="auto"/>
        <w:rPr>
          <w:rFonts w:ascii="Times New Roman" w:eastAsia="Times New Roman" w:hAnsi="Times New Roman" w:cs="Times New Roman"/>
        </w:rPr>
      </w:pPr>
    </w:p>
    <w:p w14:paraId="05D4D39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50C697A2" w14:textId="77777777" w:rsidR="006E4F58" w:rsidRPr="006E4F58" w:rsidRDefault="006E4F58" w:rsidP="006E4F58">
      <w:pPr>
        <w:spacing w:after="0" w:line="240" w:lineRule="auto"/>
        <w:rPr>
          <w:rFonts w:ascii="Times New Roman" w:eastAsia="Times New Roman" w:hAnsi="Times New Roman" w:cs="Times New Roman"/>
        </w:rPr>
      </w:pPr>
    </w:p>
    <w:p w14:paraId="6DB3EFC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w:t>
      </w:r>
      <w:r w:rsidRPr="006E4F58">
        <w:rPr>
          <w:rFonts w:ascii="Times New Roman" w:eastAsia="Times New Roman" w:hAnsi="Times New Roman" w:cs="Times New Roman"/>
        </w:rPr>
        <w:lastRenderedPageBreak/>
        <w:t>procedures for disputes outlined herein. A determination by IDOA shall be binding on the parties.  Any 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2B027B89" w14:textId="77777777" w:rsidR="006E4F58" w:rsidRPr="006E4F58" w:rsidRDefault="006E4F58" w:rsidP="006E4F58">
      <w:pPr>
        <w:spacing w:after="0" w:line="240" w:lineRule="auto"/>
        <w:rPr>
          <w:rFonts w:ascii="Times New Roman" w:eastAsia="Times New Roman" w:hAnsi="Times New Roman" w:cs="Times New Roman"/>
        </w:rPr>
      </w:pPr>
    </w:p>
    <w:p w14:paraId="194A13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49D37DB0" w14:textId="77777777" w:rsidR="006E4F58" w:rsidRPr="006E4F58" w:rsidRDefault="006E4F58" w:rsidP="006E4F58">
      <w:pPr>
        <w:spacing w:after="0" w:line="240" w:lineRule="auto"/>
        <w:rPr>
          <w:rFonts w:ascii="Times New Roman" w:eastAsia="Times New Roman" w:hAnsi="Times New Roman" w:cs="Times New Roman"/>
        </w:rPr>
      </w:pPr>
    </w:p>
    <w:p w14:paraId="5189A76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28E8B5F3" w14:textId="77777777" w:rsidR="006E4F58" w:rsidRPr="006E4F58" w:rsidRDefault="006E4F58" w:rsidP="006E4F58">
      <w:pPr>
        <w:spacing w:after="0" w:line="240" w:lineRule="auto"/>
        <w:rPr>
          <w:rFonts w:ascii="Times New Roman" w:eastAsia="Times New Roman" w:hAnsi="Times New Roman" w:cs="Times New Roman"/>
        </w:rPr>
      </w:pPr>
    </w:p>
    <w:p w14:paraId="0298EB58"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3F894E0F"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1846D0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20581671"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§24-4.7 [Telephone Solicitation Of Consumers];</w:t>
      </w:r>
    </w:p>
    <w:p w14:paraId="6E619F8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3232CE66"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6224E15D"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3BE6A379"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A1A280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787DA067"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067F7ACB"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63967C76" w14:textId="77777777" w:rsidR="006E4F58" w:rsidRPr="006E4F58" w:rsidRDefault="006E4F58" w:rsidP="006E4F58">
      <w:pPr>
        <w:spacing w:after="0" w:line="240" w:lineRule="auto"/>
        <w:rPr>
          <w:rFonts w:ascii="Times New Roman" w:eastAsia="Times New Roman" w:hAnsi="Times New Roman" w:cs="Times New Roman"/>
        </w:rPr>
      </w:pPr>
    </w:p>
    <w:p w14:paraId="1F3195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4C53933A" w14:textId="77777777" w:rsidR="006E4F58" w:rsidRPr="006E4F58" w:rsidRDefault="006E4F58" w:rsidP="006E4F58">
      <w:pPr>
        <w:spacing w:after="0" w:line="240" w:lineRule="auto"/>
        <w:rPr>
          <w:rFonts w:ascii="Times New Roman" w:eastAsia="Times New Roman" w:hAnsi="Times New Roman" w:cs="Times New Roman"/>
        </w:rPr>
      </w:pPr>
    </w:p>
    <w:p w14:paraId="3D43F82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7392DE94" w14:textId="77777777" w:rsidR="006E4F58" w:rsidRPr="006E4F58" w:rsidRDefault="006E4F58" w:rsidP="006E4F58">
      <w:pPr>
        <w:spacing w:after="0" w:line="240" w:lineRule="auto"/>
        <w:rPr>
          <w:rFonts w:ascii="Times New Roman" w:eastAsia="Times New Roman" w:hAnsi="Times New Roman" w:cs="Times New Roman"/>
        </w:rPr>
      </w:pPr>
    </w:p>
    <w:p w14:paraId="6471D6BD" w14:textId="77777777" w:rsidR="006E4F58" w:rsidRPr="006E4F58" w:rsidRDefault="006E4F58" w:rsidP="006E4F58">
      <w:pPr>
        <w:spacing w:after="0" w:line="240" w:lineRule="auto"/>
        <w:rPr>
          <w:rFonts w:ascii="Times New Roman" w:eastAsia="Times New Roman" w:hAnsi="Times New Roman" w:cs="Times New Roman"/>
        </w:rPr>
      </w:pPr>
      <w:r w:rsidRPr="004949B9">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w:t>
      </w:r>
      <w:r w:rsidRPr="004949B9">
        <w:rPr>
          <w:rFonts w:ascii="Times New Roman" w:eastAsia="Times New Roman" w:hAnsi="Times New Roman" w:cs="Times New Roman"/>
        </w:rPr>
        <w:lastRenderedPageBreak/>
        <w:t>maintained by the State in its computer system or other records. In addition to the covenant made above in this section and pursuant to 10 IAC 5-3-1(4), the Contractor and the State agree to comply with the provisions of IC §</w:t>
      </w:r>
      <w:r w:rsidR="003E4E84" w:rsidRPr="004949B9">
        <w:rPr>
          <w:rFonts w:ascii="Times New Roman" w:eastAsia="Times New Roman" w:hAnsi="Times New Roman" w:cs="Times New Roman"/>
        </w:rPr>
        <w:t xml:space="preserve"> </w:t>
      </w:r>
      <w:r w:rsidRPr="004949B9">
        <w:rPr>
          <w:rFonts w:ascii="Times New Roman" w:eastAsia="Times New Roman" w:hAnsi="Times New Roman" w:cs="Times New Roman"/>
        </w:rPr>
        <w:t>4-1-10 and IC §</w:t>
      </w:r>
      <w:r w:rsidR="003E4E84" w:rsidRPr="004949B9">
        <w:rPr>
          <w:rFonts w:ascii="Times New Roman" w:eastAsia="Times New Roman" w:hAnsi="Times New Roman" w:cs="Times New Roman"/>
        </w:rPr>
        <w:t xml:space="preserve"> </w:t>
      </w:r>
      <w:r w:rsidRPr="004949B9">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7E47FDFA" w14:textId="77777777" w:rsidR="006E4F58" w:rsidRPr="006E4F58" w:rsidRDefault="006E4F58" w:rsidP="006E4F58">
      <w:pPr>
        <w:spacing w:after="0" w:line="240" w:lineRule="auto"/>
        <w:rPr>
          <w:rFonts w:ascii="Times New Roman" w:eastAsia="Times New Roman" w:hAnsi="Times New Roman" w:cs="Times New Roman"/>
        </w:rPr>
      </w:pPr>
    </w:p>
    <w:p w14:paraId="2AE7608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DD0049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504BD0EB"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079AA197"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Exercise its best efforts and cooperation to effect an orderly and efficient transition to a successor.</w:t>
      </w:r>
    </w:p>
    <w:p w14:paraId="5235C5A4" w14:textId="77777777" w:rsidR="006E4F58" w:rsidRPr="006E4F58" w:rsidRDefault="006E4F58" w:rsidP="006E4F58">
      <w:pPr>
        <w:spacing w:after="0" w:line="240" w:lineRule="auto"/>
        <w:rPr>
          <w:rFonts w:ascii="Times New Roman" w:eastAsia="Times New Roman" w:hAnsi="Times New Roman" w:cs="Times New Roman"/>
        </w:rPr>
      </w:pPr>
    </w:p>
    <w:p w14:paraId="73EC0FB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422422AB"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7F52DAB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289D0A67" w14:textId="77777777" w:rsidR="006E4F58" w:rsidRPr="006E4F58" w:rsidRDefault="006E4F58" w:rsidP="006E4F58">
      <w:pPr>
        <w:spacing w:after="0" w:line="240" w:lineRule="auto"/>
        <w:rPr>
          <w:rFonts w:ascii="Times New Roman" w:eastAsia="Times New Roman" w:hAnsi="Times New Roman" w:cs="Times New Roman"/>
        </w:rPr>
      </w:pPr>
    </w:p>
    <w:p w14:paraId="2BA4D12F" w14:textId="3CD1CE68" w:rsidR="006E4F58" w:rsidRPr="006E4F58" w:rsidDel="004949B9" w:rsidRDefault="006E4F58" w:rsidP="006E4F58">
      <w:pPr>
        <w:spacing w:after="0" w:line="240" w:lineRule="auto"/>
        <w:rPr>
          <w:del w:id="3" w:author="Spenser Nehrt" w:date="2021-05-12T16:33:00Z"/>
          <w:rFonts w:ascii="Times New Roman" w:eastAsia="Times New Roman" w:hAnsi="Times New Roman" w:cs="Times New Roman"/>
        </w:rPr>
      </w:pPr>
      <w:commentRangeStart w:id="4"/>
      <w:r w:rsidRPr="00830390">
        <w:rPr>
          <w:rFonts w:ascii="Times New Roman" w:eastAsia="Times New Roman" w:hAnsi="Times New Roman" w:cs="Times New Roman"/>
        </w:rPr>
        <w:t xml:space="preserve">C.  </w:t>
      </w:r>
      <w:ins w:id="5" w:author="Spenser Nehrt" w:date="2021-05-25T08:12:00Z">
        <w:r w:rsidR="00830390">
          <w:rPr>
            <w:rFonts w:ascii="Times New Roman" w:eastAsia="Times New Roman" w:hAnsi="Times New Roman" w:cs="Times New Roman"/>
          </w:rPr>
          <w:t>Inten</w:t>
        </w:r>
      </w:ins>
      <w:ins w:id="6" w:author="Spenser Nehrt" w:date="2021-05-25T08:13:00Z">
        <w:r w:rsidR="00830390">
          <w:rPr>
            <w:rFonts w:ascii="Times New Roman" w:eastAsia="Times New Roman" w:hAnsi="Times New Roman" w:cs="Times New Roman"/>
          </w:rPr>
          <w:t xml:space="preserve">tionally omitted.  </w:t>
        </w:r>
      </w:ins>
      <w:del w:id="7" w:author="Spenser Nehrt" w:date="2021-05-12T16:33:00Z">
        <w:r w:rsidRPr="00830390" w:rsidDel="004949B9">
          <w:rPr>
            <w:rFonts w:ascii="Times New Roman" w:eastAsia="Times New Roman" w:hAnsi="Times New Roman" w:cs="Times New Roman"/>
          </w:rPr>
          <w:delText>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delText>
        </w:r>
      </w:del>
      <w:commentRangeEnd w:id="4"/>
      <w:r w:rsidR="00830390">
        <w:rPr>
          <w:rStyle w:val="CommentReference"/>
        </w:rPr>
        <w:commentReference w:id="4"/>
      </w:r>
    </w:p>
    <w:p w14:paraId="6CF9C1A7" w14:textId="496F30F2" w:rsidR="006E4F58" w:rsidRPr="006E4F58" w:rsidRDefault="006E4F58" w:rsidP="006E4F58">
      <w:pPr>
        <w:spacing w:after="0" w:line="240" w:lineRule="auto"/>
        <w:rPr>
          <w:rFonts w:ascii="Times New Roman" w:eastAsia="Times New Roman" w:hAnsi="Times New Roman" w:cs="Times New Roman"/>
        </w:rPr>
      </w:pPr>
    </w:p>
    <w:p w14:paraId="44870BBE" w14:textId="607B99E1"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0BDA5D68" w14:textId="77777777" w:rsidR="006E4F58" w:rsidRPr="006E4F58" w:rsidRDefault="006E4F58" w:rsidP="006E4F58">
      <w:pPr>
        <w:spacing w:after="0" w:line="240" w:lineRule="auto"/>
        <w:rPr>
          <w:rFonts w:ascii="Times New Roman" w:eastAsia="Times New Roman" w:hAnsi="Times New Roman" w:cs="Times New Roman"/>
          <w:b/>
        </w:rPr>
      </w:pPr>
    </w:p>
    <w:p w14:paraId="533E090A"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0DEDAF8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7274BC2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03629D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79524A44" w14:textId="77777777" w:rsidR="006E4F58" w:rsidRPr="006E4F58" w:rsidRDefault="006E4F58" w:rsidP="006E4F58">
      <w:pPr>
        <w:spacing w:after="0" w:line="240" w:lineRule="auto"/>
        <w:rPr>
          <w:rFonts w:ascii="Times New Roman" w:eastAsia="Times New Roman" w:hAnsi="Times New Roman" w:cs="Times New Roman"/>
        </w:rPr>
      </w:pPr>
    </w:p>
    <w:p w14:paraId="64F80E7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B508796" w14:textId="77777777" w:rsidR="006E4F58" w:rsidRDefault="006E4F58" w:rsidP="006E4F58">
      <w:pPr>
        <w:spacing w:after="0" w:line="240" w:lineRule="auto"/>
        <w:rPr>
          <w:rFonts w:ascii="Times New Roman" w:eastAsia="Times New Roman" w:hAnsi="Times New Roman" w:cs="Times New Roman"/>
          <w:b/>
        </w:rPr>
      </w:pPr>
    </w:p>
    <w:p w14:paraId="7B6E457A"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506C5E2B"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68657368" w14:textId="77777777" w:rsidR="006E4F58" w:rsidRPr="006E4F58" w:rsidRDefault="006E4F58" w:rsidP="006E4F58">
      <w:pPr>
        <w:spacing w:after="0" w:line="240" w:lineRule="auto"/>
        <w:rPr>
          <w:rFonts w:ascii="Times New Roman" w:eastAsia="Times New Roman" w:hAnsi="Times New Roman" w:cs="Times New Roman"/>
        </w:rPr>
      </w:pPr>
    </w:p>
    <w:p w14:paraId="17094A2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5A6F81AE" w14:textId="77777777" w:rsidR="009C3620" w:rsidRDefault="009C3620" w:rsidP="009C3620">
      <w:pPr>
        <w:spacing w:after="0" w:line="240" w:lineRule="auto"/>
        <w:rPr>
          <w:rFonts w:ascii="Times New Roman" w:hAnsi="Times New Roman" w:cs="Times New Roman"/>
        </w:rPr>
      </w:pPr>
    </w:p>
    <w:p w14:paraId="02CEC82E"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51E249A0" w14:textId="77777777" w:rsidR="009C3620" w:rsidRPr="009C3620" w:rsidRDefault="009C3620" w:rsidP="009C3620">
      <w:pPr>
        <w:spacing w:after="0" w:line="240" w:lineRule="auto"/>
        <w:rPr>
          <w:rFonts w:ascii="Times New Roman" w:eastAsia="Times New Roman" w:hAnsi="Times New Roman" w:cs="Times New Roman"/>
        </w:rPr>
      </w:pPr>
    </w:p>
    <w:p w14:paraId="712F72D0"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445497CA" w14:textId="77777777" w:rsidR="009C3620" w:rsidRPr="009C3620" w:rsidRDefault="009C3620" w:rsidP="009C3620">
      <w:pPr>
        <w:spacing w:after="0" w:line="240" w:lineRule="auto"/>
        <w:rPr>
          <w:rFonts w:ascii="Times New Roman" w:eastAsia="Times New Roman" w:hAnsi="Times New Roman" w:cs="Times New Roman"/>
        </w:rPr>
      </w:pPr>
    </w:p>
    <w:p w14:paraId="7C4FEE88"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217EC28E" w14:textId="77777777" w:rsidR="009C3620" w:rsidRPr="009C3620" w:rsidRDefault="009C3620" w:rsidP="009C3620">
      <w:pPr>
        <w:spacing w:after="0" w:line="240" w:lineRule="auto"/>
        <w:rPr>
          <w:rFonts w:ascii="Times New Roman" w:eastAsia="Times New Roman" w:hAnsi="Times New Roman" w:cs="Times New Roman"/>
        </w:rPr>
      </w:pPr>
    </w:p>
    <w:p w14:paraId="16FA91D6" w14:textId="2EEB1ABF"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25B986D3" w14:textId="77777777" w:rsidR="00D574E0" w:rsidRPr="006E4F58" w:rsidRDefault="00D574E0" w:rsidP="006E4F58">
      <w:pPr>
        <w:spacing w:after="0" w:line="240" w:lineRule="auto"/>
        <w:rPr>
          <w:rFonts w:ascii="Times New Roman" w:eastAsia="Times New Roman" w:hAnsi="Times New Roman" w:cs="Times New Roman"/>
        </w:rPr>
      </w:pPr>
    </w:p>
    <w:p w14:paraId="59761C73"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232E52C7" w14:textId="77777777" w:rsidR="006E4F58" w:rsidRPr="006E4F58" w:rsidRDefault="006E4F58" w:rsidP="006E4F58">
      <w:pPr>
        <w:spacing w:after="0" w:line="240" w:lineRule="auto"/>
        <w:rPr>
          <w:rFonts w:ascii="Times New Roman" w:eastAsia="Times New Roman" w:hAnsi="Times New Roman" w:cs="Times New Roman"/>
        </w:rPr>
      </w:pPr>
    </w:p>
    <w:p w14:paraId="432A5E7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4B7670E4" w14:textId="77777777" w:rsidR="006E4F58" w:rsidRPr="006E4F58" w:rsidRDefault="006E4F58" w:rsidP="006E4F58">
      <w:pPr>
        <w:spacing w:after="0" w:line="240" w:lineRule="auto"/>
        <w:rPr>
          <w:rFonts w:ascii="Times New Roman" w:eastAsia="Times New Roman" w:hAnsi="Times New Roman" w:cs="Times New Roman"/>
        </w:rPr>
      </w:pPr>
    </w:p>
    <w:p w14:paraId="19D5B21F"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361F1A31" w14:textId="77777777" w:rsidR="006E4F58" w:rsidRPr="006E4F58" w:rsidRDefault="006E4F58" w:rsidP="006E4F58">
      <w:pPr>
        <w:spacing w:after="0" w:line="240" w:lineRule="auto"/>
        <w:rPr>
          <w:rFonts w:ascii="Times New Roman" w:eastAsia="Times New Roman" w:hAnsi="Times New Roman" w:cs="Times New Roman"/>
        </w:rPr>
      </w:pPr>
    </w:p>
    <w:p w14:paraId="623C95DA"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494DB40C" w14:textId="77777777" w:rsidR="006E4F58" w:rsidRPr="006E4F58" w:rsidRDefault="006E4F58" w:rsidP="006E4F58">
      <w:pPr>
        <w:spacing w:after="0" w:line="240" w:lineRule="auto"/>
        <w:rPr>
          <w:rFonts w:ascii="Times New Roman" w:eastAsia="Times New Roman" w:hAnsi="Times New Roman" w:cs="Times New Roman"/>
        </w:rPr>
      </w:pPr>
    </w:p>
    <w:p w14:paraId="450100C2"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5286E87E" w14:textId="77777777" w:rsidR="006E4F58" w:rsidRPr="006E4F58" w:rsidRDefault="006E4F58" w:rsidP="006E4F58">
      <w:pPr>
        <w:spacing w:after="0" w:line="240" w:lineRule="auto"/>
        <w:rPr>
          <w:rFonts w:ascii="Times New Roman" w:eastAsia="Times New Roman" w:hAnsi="Times New Roman" w:cs="Times New Roman"/>
        </w:rPr>
      </w:pPr>
    </w:p>
    <w:p w14:paraId="1C9217B2"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2BA3CD0D" w14:textId="77777777" w:rsidR="006E4F58" w:rsidRPr="006E4F58" w:rsidRDefault="006E4F58" w:rsidP="006E4F58">
      <w:pPr>
        <w:spacing w:after="0" w:line="240" w:lineRule="auto"/>
        <w:rPr>
          <w:rFonts w:ascii="Times New Roman" w:eastAsia="Times New Roman" w:hAnsi="Times New Roman" w:cs="Times New Roman"/>
        </w:rPr>
      </w:pPr>
    </w:p>
    <w:p w14:paraId="45FE26D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4224EC02" w14:textId="77777777" w:rsidR="006E4F58" w:rsidRPr="006E4F58" w:rsidRDefault="006E4F58" w:rsidP="006E4F58">
      <w:pPr>
        <w:spacing w:after="0" w:line="240" w:lineRule="auto"/>
        <w:rPr>
          <w:rFonts w:ascii="Times New Roman" w:eastAsia="Times New Roman" w:hAnsi="Times New Roman" w:cs="Times New Roman"/>
        </w:rPr>
      </w:pPr>
    </w:p>
    <w:p w14:paraId="1D7EE3C4"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27F4A448"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6F4F1BF8"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48F0F3AD"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5EC113FB"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30285FBF"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EDFAE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FBE5113"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6338F6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The Contractor agrees to maintain this certification throughout the duration of the term of a contract with a subcontractor.</w:t>
      </w:r>
    </w:p>
    <w:p w14:paraId="1B50D516"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070B6B69"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5C245A62" w14:textId="77777777" w:rsidR="006E4F58" w:rsidRPr="006E4F58" w:rsidRDefault="006E4F58" w:rsidP="006E4F58">
      <w:pPr>
        <w:spacing w:after="0" w:line="240" w:lineRule="auto"/>
        <w:rPr>
          <w:rFonts w:ascii="Times New Roman" w:eastAsia="Times New Roman" w:hAnsi="Times New Roman" w:cs="Times New Roman"/>
        </w:rPr>
      </w:pPr>
    </w:p>
    <w:p w14:paraId="79AC4720" w14:textId="53865CB3" w:rsidR="006E4F58" w:rsidRPr="006E4F58" w:rsidRDefault="006E4F58" w:rsidP="006E4F58">
      <w:pPr>
        <w:spacing w:after="0" w:line="240" w:lineRule="auto"/>
        <w:rPr>
          <w:rFonts w:ascii="Times New Roman" w:eastAsia="Times New Roman" w:hAnsi="Times New Roman" w:cs="Times New Roman"/>
        </w:rPr>
      </w:pPr>
      <w:commentRangeStart w:id="8"/>
      <w:r w:rsidRPr="00830390">
        <w:rPr>
          <w:rFonts w:ascii="Times New Roman" w:eastAsia="Times New Roman" w:hAnsi="Times New Roman" w:cs="Times New Roman"/>
          <w:b/>
        </w:rPr>
        <w:lastRenderedPageBreak/>
        <w:t>19.  Employment Option</w:t>
      </w:r>
      <w:r w:rsidRPr="00830390">
        <w:rPr>
          <w:rFonts w:ascii="Times New Roman" w:eastAsia="Times New Roman" w:hAnsi="Times New Roman" w:cs="Times New Roman"/>
        </w:rPr>
        <w:t xml:space="preserve">.  </w:t>
      </w:r>
      <w:ins w:id="9" w:author="Spenser Nehrt" w:date="2021-05-25T08:15:00Z">
        <w:r w:rsidR="00830390">
          <w:rPr>
            <w:rFonts w:ascii="Times New Roman" w:eastAsia="Times New Roman" w:hAnsi="Times New Roman" w:cs="Times New Roman"/>
          </w:rPr>
          <w:t xml:space="preserve">Intentionally omitted.  </w:t>
        </w:r>
      </w:ins>
      <w:del w:id="10" w:author="Spenser Nehrt" w:date="2021-05-25T08:15:00Z">
        <w:r w:rsidRPr="00830390" w:rsidDel="00830390">
          <w:rPr>
            <w:rFonts w:ascii="Times New Roman" w:eastAsia="Times New Roman" w:hAnsi="Times New Roman" w:cs="Times New Roman"/>
          </w:rPr>
          <w:delText>If the State determines that it would be in the State’s best interest to hire an employee of the Contractor, the Contractor will release the selected employee from any non-competition agreements that may be in effect. This release will be at no cost to the State or the employee.</w:delText>
        </w:r>
      </w:del>
      <w:commentRangeEnd w:id="8"/>
      <w:r w:rsidR="00830390">
        <w:rPr>
          <w:rStyle w:val="CommentReference"/>
        </w:rPr>
        <w:commentReference w:id="8"/>
      </w:r>
    </w:p>
    <w:p w14:paraId="61319B8C" w14:textId="77777777" w:rsidR="006E4F58" w:rsidRPr="006E4F58" w:rsidRDefault="006E4F58" w:rsidP="006E4F58">
      <w:pPr>
        <w:spacing w:after="0" w:line="240" w:lineRule="auto"/>
        <w:rPr>
          <w:rFonts w:ascii="Times New Roman" w:eastAsia="Times New Roman" w:hAnsi="Times New Roman" w:cs="Times New Roman"/>
        </w:rPr>
      </w:pPr>
    </w:p>
    <w:p w14:paraId="47292CB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1A44C2F" w14:textId="77777777" w:rsidR="006E4F58" w:rsidRPr="006E4F58" w:rsidRDefault="006E4F58" w:rsidP="006E4F58">
      <w:pPr>
        <w:spacing w:after="0" w:line="240" w:lineRule="auto"/>
        <w:rPr>
          <w:rFonts w:ascii="Times New Roman" w:eastAsia="Times New Roman" w:hAnsi="Times New Roman" w:cs="Times New Roman"/>
        </w:rPr>
      </w:pPr>
    </w:p>
    <w:p w14:paraId="670B5E4B" w14:textId="0C6DE922"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3A2D5E6E" w14:textId="77777777" w:rsidR="006E4F58" w:rsidRPr="006E4F58" w:rsidRDefault="006E4F58" w:rsidP="006E4F58">
      <w:pPr>
        <w:spacing w:after="0" w:line="240" w:lineRule="auto"/>
        <w:rPr>
          <w:rFonts w:ascii="Times New Roman" w:eastAsia="Times New Roman" w:hAnsi="Times New Roman" w:cs="Times New Roman"/>
        </w:rPr>
      </w:pPr>
    </w:p>
    <w:p w14:paraId="798C6D1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B42D27F" w14:textId="77777777" w:rsidR="006E4F58" w:rsidRPr="006E4F58" w:rsidRDefault="006E4F58" w:rsidP="006E4F58">
      <w:pPr>
        <w:spacing w:after="0" w:line="240" w:lineRule="auto"/>
        <w:rPr>
          <w:rFonts w:ascii="Times New Roman" w:eastAsia="Times New Roman" w:hAnsi="Times New Roman" w:cs="Times New Roman"/>
        </w:rPr>
      </w:pPr>
    </w:p>
    <w:p w14:paraId="6D920769"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633269B" w14:textId="77777777" w:rsidR="006E4F58" w:rsidRPr="006E4F58" w:rsidRDefault="006E4F58" w:rsidP="006E4F58">
      <w:pPr>
        <w:spacing w:after="0" w:line="240" w:lineRule="auto"/>
        <w:rPr>
          <w:rFonts w:ascii="Times New Roman" w:eastAsia="Times New Roman" w:hAnsi="Times New Roman" w:cs="Times New Roman"/>
          <w:b/>
        </w:rPr>
      </w:pPr>
    </w:p>
    <w:p w14:paraId="435CCBAB" w14:textId="515E7A7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w:t>
      </w:r>
      <w:r w:rsidRPr="00830390">
        <w:rPr>
          <w:rFonts w:ascii="Times New Roman" w:eastAsia="Times New Roman" w:hAnsi="Times New Roman" w:cs="Times New Roman"/>
        </w:rPr>
        <w:t>T</w:t>
      </w:r>
      <w:r w:rsidR="003E024F" w:rsidRPr="00830390">
        <w:rPr>
          <w:rFonts w:ascii="Times New Roman" w:eastAsia="Times New Roman" w:hAnsi="Times New Roman" w:cs="Times New Roman"/>
        </w:rPr>
        <w:t xml:space="preserve">he State will not provide </w:t>
      </w:r>
      <w:r w:rsidRPr="00830390">
        <w:rPr>
          <w:rFonts w:ascii="Times New Roman" w:eastAsia="Times New Roman" w:hAnsi="Times New Roman" w:cs="Times New Roman"/>
        </w:rPr>
        <w:t>indemnification to the Contractor.</w:t>
      </w:r>
    </w:p>
    <w:p w14:paraId="59FE4446" w14:textId="77777777" w:rsidR="006E4F58" w:rsidRPr="006E4F58" w:rsidRDefault="006E4F58" w:rsidP="006E4F58">
      <w:pPr>
        <w:spacing w:after="0" w:line="240" w:lineRule="auto"/>
        <w:rPr>
          <w:rFonts w:ascii="Times New Roman" w:eastAsia="Times New Roman" w:hAnsi="Times New Roman" w:cs="Times New Roman"/>
        </w:rPr>
      </w:pPr>
    </w:p>
    <w:p w14:paraId="0A8E1384" w14:textId="77777777"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shall provide the State with a Certificate of Insurance evidencing such coverage prior to starting work under this Contract.</w:t>
      </w:r>
    </w:p>
    <w:p w14:paraId="47FC8D3D" w14:textId="77777777" w:rsidR="00657CD7" w:rsidRDefault="00657CD7" w:rsidP="00657CD7">
      <w:pPr>
        <w:spacing w:line="240" w:lineRule="auto"/>
        <w:rPr>
          <w:rFonts w:ascii="Times New Roman" w:eastAsia="Times New Roman" w:hAnsi="Times New Roman" w:cs="Times New Roman"/>
          <w:b/>
        </w:rPr>
      </w:pPr>
    </w:p>
    <w:p w14:paraId="516FB822" w14:textId="0E25A10F" w:rsidR="00657CD7" w:rsidRPr="005A1F6A" w:rsidRDefault="00657CD7" w:rsidP="00657CD7">
      <w:pPr>
        <w:spacing w:line="240" w:lineRule="auto"/>
        <w:rPr>
          <w:rFonts w:ascii="Times New Roman" w:hAnsi="Times New Roman" w:cs="Times New Roman"/>
          <w:b/>
          <w:bCs/>
        </w:rPr>
      </w:pPr>
      <w:r w:rsidRPr="004949B9">
        <w:rPr>
          <w:rFonts w:ascii="Times New Roman" w:eastAsia="Times New Roman" w:hAnsi="Times New Roman" w:cs="Times New Roman"/>
          <w:b/>
        </w:rPr>
        <w:t xml:space="preserve">26. </w:t>
      </w:r>
      <w:r w:rsidRPr="004949B9">
        <w:rPr>
          <w:rFonts w:ascii="Times New Roman" w:hAnsi="Times New Roman" w:cs="Times New Roman"/>
          <w:b/>
          <w:bCs/>
        </w:rPr>
        <w:t>Indiana Veteran Owned Small Business Enterprise Compliance</w:t>
      </w:r>
      <w:r w:rsidRPr="00D54F03">
        <w:rPr>
          <w:rFonts w:ascii="Times New Roman" w:hAnsi="Times New Roman" w:cs="Times New Roman"/>
        </w:rPr>
        <w:t>.</w:t>
      </w:r>
      <w:r w:rsidRPr="00D54F03">
        <w:t xml:space="preserve">  </w:t>
      </w:r>
      <w:r w:rsidRPr="00D54F03">
        <w:rPr>
          <w:rFonts w:ascii="Times New Roman" w:hAnsi="Times New Roman" w:cs="Times New Roman"/>
        </w:rPr>
        <w:t>Award of this Contract was based, in part, on the</w:t>
      </w:r>
      <w:r w:rsidRPr="00A02991">
        <w:rPr>
          <w:rFonts w:ascii="Times New Roman" w:hAnsi="Times New Roman" w:cs="Times New Roman"/>
        </w:rPr>
        <w:t xml:space="preserve"> </w:t>
      </w:r>
      <w:r w:rsidRPr="004E5820">
        <w:rPr>
          <w:rFonts w:ascii="Times New Roman" w:hAnsi="Times New Roman" w:cs="Times New Roman"/>
        </w:rPr>
        <w:t>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IVOSB Division (“IVOSB Division”) and may require an amendment. It is the State’s expectation that the Contractor will meet the subcontractor commitments during the Contract term. The following certified IVOSB subcontractor(s) will be participating in this Contract:</w:t>
      </w:r>
      <w:r w:rsidRPr="004E5820">
        <w:rPr>
          <w:rFonts w:ascii="Times New Roman" w:hAnsi="Times New Roman" w:cs="Times New Roman"/>
          <w:b/>
        </w:rPr>
        <w:t xml:space="preserve"> [Add additional IVOSBs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45F7BE80" w14:textId="77777777" w:rsidR="00657CD7" w:rsidRPr="00C9404E"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lastRenderedPageBreak/>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4C541FA6" w14:textId="77777777" w:rsidR="00657CD7" w:rsidRPr="006E4F58" w:rsidRDefault="00657CD7" w:rsidP="00657CD7">
      <w:pP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524EF367"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w:t>
      </w:r>
    </w:p>
    <w:p w14:paraId="39DC96ED"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5E96DA23" w14:textId="77777777" w:rsidR="00657CD7" w:rsidRDefault="00657CD7" w:rsidP="00657CD7">
      <w:pPr>
        <w:autoSpaceDE w:val="0"/>
        <w:autoSpaceDN w:val="0"/>
        <w:spacing w:after="0" w:line="240" w:lineRule="auto"/>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5C3B5AF6" w14:textId="77777777" w:rsidR="00657CD7" w:rsidRDefault="00657CD7" w:rsidP="00657CD7">
      <w:pPr>
        <w:autoSpaceDE w:val="0"/>
        <w:autoSpaceDN w:val="0"/>
        <w:spacing w:after="0" w:line="240" w:lineRule="auto"/>
        <w:rPr>
          <w:rFonts w:ascii="Times New Roman" w:eastAsia="Calibri" w:hAnsi="Times New Roman" w:cs="Times New Roman"/>
          <w:i/>
          <w:color w:val="000000"/>
        </w:rPr>
      </w:pPr>
    </w:p>
    <w:p w14:paraId="6C1D7EEF" w14:textId="77777777" w:rsidR="00657CD7" w:rsidRDefault="00657CD7" w:rsidP="00657CD7">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29B826C" w14:textId="77777777" w:rsidR="00657CD7" w:rsidRDefault="00657CD7" w:rsidP="00657CD7">
      <w:pPr>
        <w:autoSpaceDE w:val="0"/>
        <w:autoSpaceDN w:val="0"/>
        <w:spacing w:after="0" w:line="240" w:lineRule="auto"/>
        <w:rPr>
          <w:rFonts w:ascii="Times New Roman" w:eastAsia="Calibri" w:hAnsi="Times New Roman" w:cs="Times New Roman"/>
          <w:i/>
          <w:color w:val="000000"/>
        </w:rPr>
      </w:pPr>
    </w:p>
    <w:p w14:paraId="62E73CC7" w14:textId="77777777" w:rsidR="00657CD7" w:rsidRDefault="00657CD7" w:rsidP="00657CD7">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5C138C70"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74FF7EF9" w14:textId="77777777" w:rsidR="00657CD7" w:rsidRPr="004B543A" w:rsidRDefault="00657CD7" w:rsidP="00657CD7">
      <w:pPr>
        <w:pStyle w:val="NoSpacing"/>
        <w:jc w:val="both"/>
        <w:rPr>
          <w:rFonts w:ascii="Times New Roman" w:hAnsi="Times New Roman" w:cs="Times New Roman"/>
        </w:rPr>
      </w:pPr>
      <w:r w:rsidRPr="004B543A">
        <w:rPr>
          <w:rFonts w:ascii="Times New Roman" w:hAnsi="Times New Roman" w:cs="Times New Roman"/>
        </w:rPr>
        <w:t xml:space="preserve">A copy of each subcontractor agreement must be submitted to the IVOSB Division within thirty (30) days of the effective date of this Contract. The subcontractor agreements may be uploaded into Pay Audit (Indiana’s subcontractor payment auditing system), emailed to </w:t>
      </w:r>
      <w:hyperlink r:id="rId12" w:history="1">
        <w:r w:rsidRPr="004B543A">
          <w:rPr>
            <w:rStyle w:val="Hyperlink"/>
            <w:rFonts w:ascii="Times New Roman" w:hAnsi="Times New Roman" w:cs="Times New Roman"/>
          </w:rPr>
          <w:t>IndianaVeteransPreference@idoa.IN.gov</w:t>
        </w:r>
      </w:hyperlink>
      <w:r w:rsidRPr="004B543A">
        <w:rPr>
          <w:rFonts w:ascii="Times New Roman" w:hAnsi="Times New Roman" w:cs="Times New Roman"/>
        </w:rPr>
        <w:t xml:space="preserve">, or mailed to IDOA, 402 W. Washington Street, Room W-478, Indianapolis, IN 46204. Failure to provide a copy of any subcontractor agreement may be deemed a violation of the rules governing IVOSB procurement and may result in sanctions allowable under 25 IAC 9-5-2. Requests for changes must be submitted to </w:t>
      </w:r>
      <w:hyperlink r:id="rId13" w:history="1"/>
      <w:r w:rsidRPr="004B543A">
        <w:rPr>
          <w:rStyle w:val="Hyperlink"/>
          <w:rFonts w:ascii="Times New Roman" w:hAnsi="Times New Roman" w:cs="Times New Roman"/>
        </w:rPr>
        <w:t xml:space="preserve"> </w:t>
      </w:r>
      <w:hyperlink r:id="rId14" w:history="1">
        <w:r w:rsidRPr="004B543A">
          <w:rPr>
            <w:rStyle w:val="Hyperlink"/>
            <w:rFonts w:ascii="Times New Roman" w:hAnsi="Times New Roman" w:cs="Times New Roman"/>
          </w:rPr>
          <w:t>IndianaVeteransPreference@idoa.IN.gov</w:t>
        </w:r>
      </w:hyperlink>
      <w:r w:rsidRPr="004B543A">
        <w:rPr>
          <w:rFonts w:ascii="Times New Roman" w:hAnsi="Times New Roman" w:cs="Times New Roman"/>
        </w:rPr>
        <w:t xml:space="preserve"> for review and approval before changing the participation plan submitted in connection with this Contract. </w:t>
      </w:r>
    </w:p>
    <w:p w14:paraId="08B711F1" w14:textId="77777777" w:rsidR="00657CD7" w:rsidRPr="00BC6AD2" w:rsidRDefault="00657CD7" w:rsidP="00657CD7">
      <w:pPr>
        <w:pStyle w:val="NoSpacing"/>
        <w:jc w:val="both"/>
      </w:pPr>
    </w:p>
    <w:p w14:paraId="72380B36" w14:textId="77777777" w:rsidR="00657CD7" w:rsidRDefault="00657CD7" w:rsidP="00657CD7">
      <w:pPr>
        <w:spacing w:after="0" w:line="240" w:lineRule="auto"/>
        <w:rPr>
          <w:rFonts w:ascii="Times New Roman" w:hAnsi="Times New Roman" w:cs="Times New Roman"/>
        </w:rPr>
      </w:pPr>
      <w:r w:rsidRPr="00BC6AD2">
        <w:rPr>
          <w:rFonts w:ascii="Times New Roman" w:hAnsi="Times New Roman" w:cs="Times New Roman"/>
        </w:rPr>
        <w:t xml:space="preserve">The Contractor shall report payments made to </w:t>
      </w:r>
      <w:r>
        <w:rPr>
          <w:rFonts w:ascii="Times New Roman" w:hAnsi="Times New Roman" w:cs="Times New Roman"/>
        </w:rPr>
        <w:t>certified</w:t>
      </w:r>
      <w:r w:rsidRPr="00BC6AD2">
        <w:rPr>
          <w:rFonts w:ascii="Times New Roman" w:hAnsi="Times New Roman" w:cs="Times New Roman"/>
        </w:rPr>
        <w:t xml:space="preserve"> </w:t>
      </w:r>
      <w:r>
        <w:rPr>
          <w:rFonts w:ascii="Times New Roman" w:hAnsi="Times New Roman" w:cs="Times New Roman"/>
        </w:rPr>
        <w:t xml:space="preserve">IVOSB </w:t>
      </w:r>
      <w:r w:rsidRPr="00BC6AD2">
        <w:rPr>
          <w:rFonts w:ascii="Times New Roman" w:hAnsi="Times New Roman" w:cs="Times New Roman"/>
        </w:rPr>
        <w:t>subcontractors under this Contract on a monthly basis</w:t>
      </w:r>
      <w:r>
        <w:rPr>
          <w:rFonts w:ascii="Times New Roman" w:hAnsi="Times New Roman" w:cs="Times New Roman"/>
        </w:rPr>
        <w:t xml:space="preserve"> </w:t>
      </w:r>
      <w:r w:rsidRPr="00C741C5">
        <w:rPr>
          <w:rFonts w:ascii="Times New Roman" w:hAnsi="Times New Roman" w:cs="Times New Roman"/>
        </w:rPr>
        <w:t xml:space="preserve">using </w:t>
      </w:r>
      <w:r>
        <w:rPr>
          <w:rFonts w:ascii="Times New Roman" w:hAnsi="Times New Roman" w:cs="Times New Roman"/>
        </w:rPr>
        <w:t>Pay Audit.</w:t>
      </w:r>
      <w:r w:rsidRPr="00C741C5">
        <w:rPr>
          <w:rFonts w:ascii="Times New Roman" w:hAnsi="Times New Roman" w:cs="Times New Roman"/>
        </w:rPr>
        <w:t xml:space="preserve"> The Contractor shall notify subcontractors that they must confirm payments received from </w:t>
      </w:r>
      <w:r>
        <w:rPr>
          <w:rFonts w:ascii="Times New Roman" w:hAnsi="Times New Roman" w:cs="Times New Roman"/>
        </w:rPr>
        <w:t xml:space="preserve">the </w:t>
      </w:r>
      <w:r w:rsidRPr="00C741C5">
        <w:rPr>
          <w:rFonts w:ascii="Times New Roman" w:hAnsi="Times New Roman" w:cs="Times New Roman"/>
        </w:rPr>
        <w:t xml:space="preserve">Contractor in Pay Audit. The Pay Audit system can be accessed on the IDOA webpage at: </w:t>
      </w:r>
      <w:hyperlink r:id="rId15" w:history="1">
        <w:r w:rsidRPr="004B543A">
          <w:rPr>
            <w:rStyle w:val="Hyperlink"/>
            <w:rFonts w:ascii="Times New Roman" w:hAnsi="Times New Roman" w:cs="Times New Roman"/>
          </w:rPr>
          <w:t>www.in.gov/idoa/mwbe/payaudit.htm</w:t>
        </w:r>
      </w:hyperlink>
      <w:r w:rsidRPr="004B543A">
        <w:rPr>
          <w:rFonts w:ascii="Times New Roman" w:hAnsi="Times New Roman" w:cs="Times New Roman"/>
          <w:color w:val="000000"/>
        </w:rPr>
        <w:t>.</w:t>
      </w:r>
      <w:r>
        <w:rPr>
          <w:rFonts w:ascii="Calibri" w:hAnsi="Calibri"/>
          <w:color w:val="000000"/>
        </w:rPr>
        <w:t xml:space="preserve"> </w:t>
      </w:r>
      <w:r>
        <w:rPr>
          <w:rFonts w:ascii="Times New Roman" w:hAnsi="Times New Roman" w:cs="Times New Roman"/>
        </w:rPr>
        <w:t xml:space="preserve"> The Contractor may also be required to report IVOSB certified </w:t>
      </w:r>
      <w:r w:rsidRPr="00BC6AD2">
        <w:rPr>
          <w:rFonts w:ascii="Times New Roman" w:hAnsi="Times New Roman" w:cs="Times New Roman"/>
        </w:rPr>
        <w:t>subcontractor payments</w:t>
      </w:r>
      <w:r>
        <w:rPr>
          <w:rFonts w:ascii="Times New Roman" w:hAnsi="Times New Roman" w:cs="Times New Roman"/>
        </w:rPr>
        <w:t xml:space="preserve"> directly</w:t>
      </w:r>
      <w:r w:rsidRPr="00BC6AD2">
        <w:rPr>
          <w:rFonts w:ascii="Times New Roman" w:hAnsi="Times New Roman" w:cs="Times New Roman"/>
        </w:rPr>
        <w:t xml:space="preserve"> to the </w:t>
      </w:r>
      <w:r>
        <w:rPr>
          <w:rFonts w:ascii="Times New Roman" w:hAnsi="Times New Roman" w:cs="Times New Roman"/>
        </w:rPr>
        <w:t xml:space="preserve">IVOSB </w:t>
      </w:r>
      <w:r w:rsidRPr="00BC6AD2">
        <w:rPr>
          <w:rFonts w:ascii="Times New Roman" w:hAnsi="Times New Roman" w:cs="Times New Roman"/>
        </w:rPr>
        <w:t>Division</w:t>
      </w:r>
      <w:r>
        <w:rPr>
          <w:rFonts w:ascii="Times New Roman" w:hAnsi="Times New Roman" w:cs="Times New Roman"/>
        </w:rPr>
        <w:t>,</w:t>
      </w:r>
      <w:r w:rsidRPr="00BC6AD2">
        <w:rPr>
          <w:rFonts w:ascii="Times New Roman" w:hAnsi="Times New Roman" w:cs="Times New Roman"/>
        </w:rPr>
        <w:t xml:space="preserve"> as reasonably requested and in </w:t>
      </w:r>
      <w:r>
        <w:rPr>
          <w:rFonts w:ascii="Times New Roman" w:hAnsi="Times New Roman" w:cs="Times New Roman"/>
        </w:rPr>
        <w:t>the</w:t>
      </w:r>
      <w:r w:rsidRPr="00BC6AD2">
        <w:rPr>
          <w:rFonts w:ascii="Times New Roman" w:hAnsi="Times New Roman" w:cs="Times New Roman"/>
        </w:rPr>
        <w:t xml:space="preserve"> format </w:t>
      </w:r>
      <w:r>
        <w:rPr>
          <w:rFonts w:ascii="Times New Roman" w:hAnsi="Times New Roman" w:cs="Times New Roman"/>
        </w:rPr>
        <w:t>required</w:t>
      </w:r>
      <w:r w:rsidRPr="00BC6AD2">
        <w:rPr>
          <w:rFonts w:ascii="Times New Roman" w:hAnsi="Times New Roman" w:cs="Times New Roman"/>
        </w:rPr>
        <w:t xml:space="preserve"> by </w:t>
      </w:r>
      <w:r>
        <w:rPr>
          <w:rFonts w:ascii="Times New Roman" w:hAnsi="Times New Roman" w:cs="Times New Roman"/>
        </w:rPr>
        <w:t xml:space="preserve">the IVOSB </w:t>
      </w:r>
      <w:r w:rsidRPr="00BC6AD2">
        <w:rPr>
          <w:rFonts w:ascii="Times New Roman" w:hAnsi="Times New Roman" w:cs="Times New Roman"/>
        </w:rPr>
        <w:t>Division.</w:t>
      </w:r>
    </w:p>
    <w:p w14:paraId="6B130D73" w14:textId="77777777" w:rsidR="00657CD7" w:rsidRDefault="00657CD7" w:rsidP="00657CD7">
      <w:pPr>
        <w:spacing w:after="0" w:line="240" w:lineRule="auto"/>
        <w:rPr>
          <w:rFonts w:ascii="Times New Roman" w:hAnsi="Times New Roman" w:cs="Times New Roman"/>
        </w:rPr>
      </w:pPr>
    </w:p>
    <w:p w14:paraId="54F7F847" w14:textId="77777777" w:rsidR="00657CD7" w:rsidRDefault="00657CD7" w:rsidP="00657CD7">
      <w:pPr>
        <w:spacing w:line="240" w:lineRule="auto"/>
      </w:pPr>
      <w:r>
        <w:rPr>
          <w:rFonts w:ascii="Times New Roman" w:hAnsi="Times New Roman" w:cs="Times New Roman"/>
        </w:rPr>
        <w:t>The Contractor’s failure to comply with the provisions in this clause may be considered a material breach of the Contract.</w:t>
      </w:r>
    </w:p>
    <w:p w14:paraId="6849A88C" w14:textId="77777777" w:rsidR="004D718B" w:rsidRDefault="004D718B" w:rsidP="004D718B">
      <w:pPr>
        <w:jc w:val="both"/>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6"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6CD3DF52" w14:textId="77777777" w:rsidR="004D718B" w:rsidRDefault="004D718B" w:rsidP="004D718B">
      <w:pPr>
        <w:rPr>
          <w:rFonts w:ascii="Calibri" w:hAnsi="Calibri" w:cs="Calibri"/>
        </w:rPr>
      </w:pPr>
    </w:p>
    <w:p w14:paraId="32D7387F" w14:textId="77777777" w:rsidR="00DA3AAA" w:rsidRDefault="00DA3AAA" w:rsidP="006E4F58">
      <w:pPr>
        <w:widowControl w:val="0"/>
        <w:spacing w:after="0" w:line="240" w:lineRule="auto"/>
        <w:rPr>
          <w:rFonts w:ascii="Times New Roman" w:eastAsia="Times New Roman" w:hAnsi="Times New Roman" w:cs="Times New Roman"/>
          <w:b/>
          <w:snapToGrid w:val="0"/>
        </w:rPr>
      </w:pPr>
    </w:p>
    <w:p w14:paraId="3CF9CFAB" w14:textId="19D975AC"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56A0A2D8" w14:textId="78DE52C4"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6B941C7F"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2C1620C9" w14:textId="041A32B3"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67F4812E" w14:textId="77777777" w:rsidR="00D515C5" w:rsidRPr="00351EEC" w:rsidRDefault="00D515C5" w:rsidP="00D515C5">
      <w:pPr>
        <w:pStyle w:val="NoSpacing"/>
        <w:ind w:left="720" w:right="360"/>
        <w:rPr>
          <w:rFonts w:ascii="Times New Roman" w:hAnsi="Times New Roman" w:cs="Times New Roman"/>
        </w:rPr>
      </w:pPr>
    </w:p>
    <w:p w14:paraId="2A0CAA76" w14:textId="35A701D8"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lastRenderedPageBreak/>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42F44829" w14:textId="77777777" w:rsidR="00D515C5" w:rsidRPr="00351EEC" w:rsidRDefault="00D515C5" w:rsidP="00D515C5">
      <w:pPr>
        <w:pStyle w:val="NoSpacing"/>
        <w:ind w:left="360" w:right="360"/>
        <w:rPr>
          <w:rFonts w:ascii="Times New Roman" w:hAnsi="Times New Roman" w:cs="Times New Roman"/>
          <w:sz w:val="21"/>
          <w:szCs w:val="21"/>
        </w:rPr>
      </w:pPr>
    </w:p>
    <w:p w14:paraId="308117D3" w14:textId="5A93564D"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637BC5B4" w14:textId="77777777" w:rsidR="00D515C5" w:rsidRPr="00351EEC" w:rsidRDefault="00D515C5" w:rsidP="00D515C5">
      <w:pPr>
        <w:pStyle w:val="NoSpacing"/>
        <w:ind w:left="360" w:right="360"/>
        <w:rPr>
          <w:rFonts w:ascii="Times New Roman" w:hAnsi="Times New Roman" w:cs="Times New Roman"/>
          <w:sz w:val="21"/>
          <w:szCs w:val="21"/>
        </w:rPr>
      </w:pPr>
    </w:p>
    <w:p w14:paraId="1E5C723E" w14:textId="02CADC4C"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5B9784EC" w14:textId="77777777" w:rsidR="00D515C5" w:rsidRPr="00351EEC" w:rsidRDefault="00D515C5" w:rsidP="00D515C5">
      <w:pPr>
        <w:pStyle w:val="NoSpacing"/>
        <w:ind w:left="360" w:right="360"/>
        <w:rPr>
          <w:rFonts w:ascii="Times New Roman" w:hAnsi="Times New Roman" w:cs="Times New Roman"/>
          <w:sz w:val="21"/>
          <w:szCs w:val="21"/>
        </w:rPr>
      </w:pPr>
    </w:p>
    <w:p w14:paraId="5ED327C0" w14:textId="664E4124"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65A8DEAB" w14:textId="77777777" w:rsidR="00D515C5" w:rsidRPr="00351EEC" w:rsidRDefault="00D515C5" w:rsidP="00D515C5">
      <w:pPr>
        <w:pStyle w:val="NoSpacing"/>
        <w:ind w:left="360" w:right="360"/>
        <w:rPr>
          <w:rFonts w:ascii="Times New Roman" w:hAnsi="Times New Roman" w:cs="Times New Roman"/>
          <w:sz w:val="21"/>
          <w:szCs w:val="21"/>
        </w:rPr>
      </w:pPr>
    </w:p>
    <w:p w14:paraId="1A7331DF" w14:textId="5C2E164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504CF321" w14:textId="77777777" w:rsidR="00D515C5" w:rsidRPr="00351EEC" w:rsidRDefault="00D515C5" w:rsidP="00D515C5">
      <w:pPr>
        <w:pStyle w:val="NoSpacing"/>
        <w:ind w:left="360" w:right="360"/>
        <w:rPr>
          <w:rFonts w:ascii="Times New Roman" w:hAnsi="Times New Roman" w:cs="Times New Roman"/>
        </w:rPr>
      </w:pPr>
    </w:p>
    <w:p w14:paraId="33181EE4" w14:textId="6F1983CC"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if requested by the State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3F65EBDE" w14:textId="77777777" w:rsidR="00D515C5" w:rsidRDefault="00D515C5" w:rsidP="00D515C5">
      <w:pPr>
        <w:pStyle w:val="NoSpacing"/>
        <w:rPr>
          <w:rFonts w:ascii="Times New Roman" w:hAnsi="Times New Roman" w:cs="Times New Roman"/>
        </w:rPr>
      </w:pPr>
    </w:p>
    <w:p w14:paraId="441671B9" w14:textId="2156866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2C15AA63" w14:textId="77777777" w:rsidR="00D515C5" w:rsidRDefault="00D515C5" w:rsidP="006E4F58">
      <w:pPr>
        <w:spacing w:after="0" w:line="240" w:lineRule="auto"/>
        <w:jc w:val="both"/>
        <w:rPr>
          <w:rFonts w:ascii="Times New Roman" w:eastAsia="Times New Roman" w:hAnsi="Times New Roman" w:cs="Times New Roman"/>
        </w:rPr>
      </w:pPr>
    </w:p>
    <w:p w14:paraId="56366C2F"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00E12736" w14:textId="77777777" w:rsidR="006E4F58" w:rsidRPr="006E4F58" w:rsidRDefault="006E4F58" w:rsidP="006E4F58">
      <w:pPr>
        <w:spacing w:after="0" w:line="240" w:lineRule="auto"/>
        <w:rPr>
          <w:rFonts w:ascii="Times New Roman" w:eastAsia="Times New Roman" w:hAnsi="Times New Roman" w:cs="Times New Roman"/>
        </w:rPr>
      </w:pPr>
    </w:p>
    <w:p w14:paraId="58A9F7D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0B94E56C" w14:textId="77777777" w:rsidR="006E4F58" w:rsidRPr="006E4F58" w:rsidRDefault="006E4F58" w:rsidP="006E4F58">
      <w:pPr>
        <w:spacing w:after="0" w:line="240" w:lineRule="auto"/>
        <w:rPr>
          <w:rFonts w:ascii="Times New Roman" w:eastAsia="Times New Roman" w:hAnsi="Times New Roman" w:cs="Times New Roman"/>
        </w:rPr>
      </w:pPr>
    </w:p>
    <w:p w14:paraId="6A320CAA"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D1CCAF3" w14:textId="77777777" w:rsidR="006E4F58" w:rsidRPr="006E4F58" w:rsidRDefault="006E4F58" w:rsidP="006E4F58">
      <w:pPr>
        <w:spacing w:after="0" w:line="240" w:lineRule="auto"/>
        <w:rPr>
          <w:rFonts w:ascii="Times New Roman" w:eastAsia="Times New Roman" w:hAnsi="Times New Roman" w:cs="Times New Roman"/>
        </w:rPr>
      </w:pPr>
    </w:p>
    <w:p w14:paraId="74A2830C"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98A5B19" w14:textId="77777777" w:rsidR="006E4F58" w:rsidRPr="006E4F58" w:rsidRDefault="006E4F58" w:rsidP="006E4F58">
      <w:pPr>
        <w:spacing w:after="0" w:line="240" w:lineRule="auto"/>
        <w:rPr>
          <w:rFonts w:ascii="Times New Roman" w:eastAsia="Times New Roman" w:hAnsi="Times New Roman" w:cs="Times New Roman"/>
        </w:rPr>
      </w:pPr>
    </w:p>
    <w:p w14:paraId="6BD58BB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7A5F0B08"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2B371A6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7BFDD6C8" w14:textId="77777777" w:rsidR="006E4F58" w:rsidRPr="006E4F58" w:rsidRDefault="006E4F58" w:rsidP="006E4F58">
      <w:pPr>
        <w:spacing w:after="0" w:line="240" w:lineRule="auto"/>
        <w:rPr>
          <w:rFonts w:ascii="Times New Roman" w:eastAsia="Times New Roman" w:hAnsi="Times New Roman" w:cs="Times New Roman"/>
        </w:rPr>
      </w:pPr>
    </w:p>
    <w:p w14:paraId="5425BB4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468E801D" w14:textId="77777777" w:rsidR="006E4F58" w:rsidRPr="006E4F58" w:rsidRDefault="006E4F58" w:rsidP="006E4F58">
      <w:pPr>
        <w:spacing w:after="0" w:line="240" w:lineRule="auto"/>
        <w:rPr>
          <w:rFonts w:ascii="Times New Roman" w:eastAsia="Times New Roman" w:hAnsi="Times New Roman" w:cs="Times New Roman"/>
          <w:b/>
        </w:rPr>
      </w:pPr>
    </w:p>
    <w:p w14:paraId="11AC02FE"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63D5B2E6" w14:textId="0EFB7FDA"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83CFDA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76DB5F7B" w14:textId="77777777" w:rsidR="006E4F58" w:rsidRPr="006E4F58" w:rsidRDefault="006E4F58" w:rsidP="006E4F58">
      <w:pPr>
        <w:spacing w:after="0" w:line="240" w:lineRule="auto"/>
        <w:rPr>
          <w:rFonts w:ascii="Times New Roman" w:eastAsia="Times New Roman" w:hAnsi="Times New Roman" w:cs="Times New Roman"/>
        </w:rPr>
      </w:pPr>
    </w:p>
    <w:p w14:paraId="58EAE8E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46F572BB" w14:textId="77777777" w:rsidR="006E4F58" w:rsidRPr="006E4F58" w:rsidRDefault="006E4F58" w:rsidP="006E4F58">
      <w:pPr>
        <w:spacing w:after="0" w:line="240" w:lineRule="auto"/>
        <w:rPr>
          <w:rFonts w:ascii="Times New Roman" w:eastAsia="Times New Roman" w:hAnsi="Times New Roman" w:cs="Times New Roman"/>
        </w:rPr>
      </w:pPr>
    </w:p>
    <w:p w14:paraId="513F4C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04571E99" w14:textId="77777777" w:rsidR="006E4F58" w:rsidRPr="006E4F58" w:rsidRDefault="006E4F58" w:rsidP="006E4F58">
      <w:pPr>
        <w:spacing w:after="0" w:line="240" w:lineRule="auto"/>
        <w:rPr>
          <w:rFonts w:ascii="Times New Roman" w:eastAsia="Times New Roman" w:hAnsi="Times New Roman" w:cs="Times New Roman"/>
        </w:rPr>
      </w:pPr>
    </w:p>
    <w:p w14:paraId="1D3D79F3" w14:textId="77777777" w:rsidR="006E4F58" w:rsidRPr="006E4F58" w:rsidRDefault="006E4F58" w:rsidP="006E4F58">
      <w:pPr>
        <w:spacing w:after="0" w:line="240" w:lineRule="auto"/>
        <w:rPr>
          <w:rFonts w:ascii="Times New Roman" w:eastAsia="Times New Roman" w:hAnsi="Times New Roman" w:cs="Times New Roman"/>
        </w:rPr>
      </w:pPr>
      <w:bookmarkStart w:id="11" w:name="_Toc236554570"/>
      <w:r w:rsidRPr="006E4F58">
        <w:rPr>
          <w:rFonts w:ascii="Times New Roman" w:eastAsia="Times New Roman" w:hAnsi="Times New Roman" w:cs="Times New Roman"/>
        </w:rPr>
        <w:t>Key person(s) to this Contract is/are _________________________________________</w:t>
      </w:r>
      <w:bookmarkEnd w:id="11"/>
    </w:p>
    <w:p w14:paraId="5A7C12C0" w14:textId="77777777" w:rsidR="006E4F58" w:rsidRPr="006E4F58" w:rsidRDefault="006E4F58" w:rsidP="006E4F58">
      <w:pPr>
        <w:spacing w:after="0" w:line="240" w:lineRule="auto"/>
        <w:rPr>
          <w:rFonts w:ascii="Times New Roman" w:eastAsia="Times New Roman" w:hAnsi="Times New Roman" w:cs="Times New Roman"/>
        </w:rPr>
      </w:pPr>
    </w:p>
    <w:p w14:paraId="64E847C8" w14:textId="46267A65"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xml:space="preserve">.  The Contractor, its employees and subcontractors shall comply with all applicable licensing standards, certification standards, accrediting standards and any other laws, rules, or regulations governing services to be provided by the Contractor pursuant to this Contract. </w:t>
      </w:r>
      <w:r w:rsidR="006E4F58" w:rsidRPr="0069662A">
        <w:rPr>
          <w:rFonts w:ascii="Times New Roman" w:eastAsia="Times New Roman" w:hAnsi="Times New Roman" w:cs="Times New Roman"/>
        </w:rPr>
        <w:t>The State will not pay the Contractor for any services performed when the Contractor, its employees or subcontractors are not in compliance with such applicable standards, laws, rules, or regulations.</w:t>
      </w:r>
      <w:r w:rsidR="006E4F58" w:rsidRPr="006E4F58">
        <w:rPr>
          <w:rFonts w:ascii="Times New Roman" w:eastAsia="Times New Roman" w:hAnsi="Times New Roman" w:cs="Times New Roman"/>
        </w:rPr>
        <w:t xml:space="preserve"> </w:t>
      </w:r>
      <w:ins w:id="12" w:author="Spenser Nehrt" w:date="2021-05-25T08:17:00Z">
        <w:r w:rsidR="00830390">
          <w:rPr>
            <w:rFonts w:ascii="Times New Roman" w:eastAsia="Times New Roman" w:hAnsi="Times New Roman" w:cs="Times New Roman"/>
          </w:rPr>
          <w:t xml:space="preserve">Notwithstanding the above, Contractor will not be required to </w:t>
        </w:r>
      </w:ins>
      <w:ins w:id="13" w:author="Spenser Nehrt" w:date="2021-05-25T08:41:00Z">
        <w:r w:rsidR="0069662A">
          <w:rPr>
            <w:rFonts w:ascii="Times New Roman" w:eastAsia="Times New Roman" w:hAnsi="Times New Roman" w:cs="Times New Roman"/>
          </w:rPr>
          <w:t>reimburse the State</w:t>
        </w:r>
      </w:ins>
      <w:ins w:id="14" w:author="Spenser Nehrt" w:date="2021-05-25T08:42:00Z">
        <w:r w:rsidR="0069662A">
          <w:rPr>
            <w:rFonts w:ascii="Times New Roman" w:eastAsia="Times New Roman" w:hAnsi="Times New Roman" w:cs="Times New Roman"/>
          </w:rPr>
          <w:t xml:space="preserve"> for payments made</w:t>
        </w:r>
      </w:ins>
      <w:ins w:id="15" w:author="Spenser Nehrt" w:date="2021-05-25T08:43:00Z">
        <w:r w:rsidR="0069662A">
          <w:rPr>
            <w:rFonts w:ascii="Times New Roman" w:eastAsia="Times New Roman" w:hAnsi="Times New Roman" w:cs="Times New Roman"/>
          </w:rPr>
          <w:t xml:space="preserve"> during any past lapse</w:t>
        </w:r>
      </w:ins>
      <w:ins w:id="16" w:author="Spenser Nehrt" w:date="2021-05-25T08:42:00Z">
        <w:r w:rsidR="0069662A">
          <w:rPr>
            <w:rFonts w:ascii="Times New Roman" w:eastAsia="Times New Roman" w:hAnsi="Times New Roman" w:cs="Times New Roman"/>
          </w:rPr>
          <w:t>.</w:t>
        </w:r>
      </w:ins>
      <w:ins w:id="17" w:author="Spenser Nehrt" w:date="2021-05-25T08:18:00Z">
        <w:r w:rsidR="00830390">
          <w:rPr>
            <w:rFonts w:ascii="Times New Roman" w:eastAsia="Times New Roman" w:hAnsi="Times New Roman" w:cs="Times New Roman"/>
          </w:rPr>
          <w:t xml:space="preserve"> </w:t>
        </w:r>
      </w:ins>
      <w:r w:rsidR="006E4F58" w:rsidRPr="006E4F58">
        <w:rPr>
          <w:rFonts w:ascii="Times New Roman" w:eastAsia="Times New Roman" w:hAnsi="Times New Roman" w:cs="Times New Roman"/>
        </w:rPr>
        <w:t>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3E16C369" w14:textId="77777777" w:rsidR="006E4F58" w:rsidRPr="006E4F58" w:rsidRDefault="006E4F58" w:rsidP="006E4F58">
      <w:pPr>
        <w:spacing w:after="0" w:line="240" w:lineRule="auto"/>
        <w:rPr>
          <w:rFonts w:ascii="Times New Roman" w:eastAsia="Times New Roman" w:hAnsi="Times New Roman" w:cs="Times New Roman"/>
        </w:rPr>
      </w:pPr>
    </w:p>
    <w:p w14:paraId="0A536160" w14:textId="256B685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3BCB4544" w14:textId="77777777" w:rsidR="006E4F58" w:rsidRPr="006E4F58" w:rsidRDefault="006E4F58" w:rsidP="006E4F58">
      <w:pPr>
        <w:spacing w:after="0" w:line="240" w:lineRule="auto"/>
        <w:rPr>
          <w:rFonts w:ascii="Times New Roman" w:eastAsia="Times New Roman" w:hAnsi="Times New Roman" w:cs="Times New Roman"/>
        </w:rPr>
      </w:pPr>
    </w:p>
    <w:p w14:paraId="1253DDD7" w14:textId="248F69D7" w:rsidR="004B543A" w:rsidRPr="00BC6AD2" w:rsidRDefault="006E4F58" w:rsidP="004B543A">
      <w:pPr>
        <w:autoSpaceDE w:val="0"/>
        <w:autoSpaceDN w:val="0"/>
        <w:spacing w:after="0" w:line="240" w:lineRule="auto"/>
        <w:rPr>
          <w:rFonts w:ascii="Times New Roman" w:hAnsi="Times New Roman" w:cs="Times New Roman"/>
          <w:bCs/>
        </w:rPr>
      </w:pPr>
      <w:r w:rsidRPr="004949B9">
        <w:rPr>
          <w:rFonts w:ascii="Times New Roman" w:eastAsia="Calibri" w:hAnsi="Times New Roman" w:cs="Times New Roman"/>
          <w:b/>
          <w:bCs/>
          <w:color w:val="000000"/>
        </w:rPr>
        <w:t>3</w:t>
      </w:r>
      <w:r w:rsidR="00657CD7" w:rsidRPr="004949B9">
        <w:rPr>
          <w:rFonts w:ascii="Times New Roman" w:eastAsia="Calibri" w:hAnsi="Times New Roman" w:cs="Times New Roman"/>
          <w:b/>
          <w:bCs/>
          <w:color w:val="000000"/>
        </w:rPr>
        <w:t>2</w:t>
      </w:r>
      <w:r w:rsidRPr="004949B9">
        <w:rPr>
          <w:rFonts w:ascii="Times New Roman" w:eastAsia="Calibri" w:hAnsi="Times New Roman" w:cs="Times New Roman"/>
          <w:b/>
          <w:bCs/>
          <w:color w:val="000000"/>
        </w:rPr>
        <w:t>.  Minority and Women’s Business Enterprises Compliance.</w:t>
      </w: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FE0046F" w14:textId="40D0ACB6" w:rsidR="004B543A" w:rsidRDefault="004B543A" w:rsidP="004B543A">
      <w:pPr>
        <w:autoSpaceDE w:val="0"/>
        <w:autoSpaceDN w:val="0"/>
        <w:spacing w:after="0"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w:t>
      </w:r>
      <w:r w:rsidR="00D0184B">
        <w:rPr>
          <w:rFonts w:ascii="Times New Roman" w:hAnsi="Times New Roman" w:cs="Times New Roman"/>
          <w:bCs/>
        </w:rPr>
        <w:t xml:space="preserve">commonly referred to as “Attachment A” in the procurement documentation and </w:t>
      </w:r>
      <w:r>
        <w:rPr>
          <w:rFonts w:ascii="Times New Roman" w:hAnsi="Times New Roman" w:cs="Times New Roman"/>
          <w:bCs/>
        </w:rPr>
        <w:t>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MWBE Compliance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1016E6E0" w14:textId="77777777" w:rsidR="004B543A" w:rsidRDefault="004B543A" w:rsidP="004B543A">
      <w:pPr>
        <w:autoSpaceDE w:val="0"/>
        <w:autoSpaceDN w:val="0"/>
        <w:spacing w:after="0" w:line="240" w:lineRule="auto"/>
        <w:rPr>
          <w:rFonts w:ascii="Times New Roman" w:hAnsi="Times New Roman" w:cs="Times New Roman"/>
          <w:b/>
          <w:bCs/>
        </w:rPr>
      </w:pPr>
    </w:p>
    <w:p w14:paraId="59A3DCF7" w14:textId="77777777" w:rsidR="004B543A" w:rsidRPr="006E4F58" w:rsidRDefault="004B543A" w:rsidP="004B543A">
      <w:pPr>
        <w:autoSpaceDE w:val="0"/>
        <w:autoSpaceDN w:val="0"/>
        <w:spacing w:after="0"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MBE/WBE Division (“Division”)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7E60D568" w14:textId="77777777" w:rsidR="004B543A" w:rsidRPr="006E4F58" w:rsidRDefault="004B543A" w:rsidP="004B543A">
      <w:pPr>
        <w:autoSpaceDE w:val="0"/>
        <w:autoSpaceDN w:val="0"/>
        <w:spacing w:after="0" w:line="240" w:lineRule="auto"/>
        <w:rPr>
          <w:rFonts w:ascii="Times New Roman" w:eastAsia="Calibri" w:hAnsi="Times New Roman" w:cs="Times New Roman"/>
          <w:color w:val="000000"/>
        </w:rPr>
      </w:pPr>
    </w:p>
    <w:p w14:paraId="63E7E347" w14:textId="77777777" w:rsidR="004B543A" w:rsidRPr="00C9404E" w:rsidRDefault="004B543A" w:rsidP="004B543A">
      <w:pPr>
        <w:autoSpaceDE w:val="0"/>
        <w:autoSpaceDN w:val="0"/>
        <w:spacing w:after="0" w:line="240" w:lineRule="auto"/>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5206F53B" w14:textId="77777777" w:rsidR="004B543A" w:rsidRPr="006E4F58" w:rsidRDefault="004B543A" w:rsidP="004B543A">
      <w:pP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6FFABB7C" w14:textId="1961AB1A" w:rsidR="004B543A" w:rsidRPr="006E4F58" w:rsidRDefault="004B543A" w:rsidP="004B543A">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w:t>
      </w:r>
    </w:p>
    <w:p w14:paraId="00F78933" w14:textId="77777777" w:rsidR="004B543A" w:rsidRPr="006E4F58" w:rsidRDefault="004B543A" w:rsidP="004B543A">
      <w:pPr>
        <w:autoSpaceDE w:val="0"/>
        <w:autoSpaceDN w:val="0"/>
        <w:spacing w:after="0" w:line="240" w:lineRule="auto"/>
        <w:rPr>
          <w:rFonts w:ascii="Times New Roman" w:eastAsia="Calibri" w:hAnsi="Times New Roman" w:cs="Times New Roman"/>
          <w:i/>
          <w:color w:val="000000"/>
        </w:rPr>
      </w:pPr>
    </w:p>
    <w:p w14:paraId="33571476" w14:textId="77777777" w:rsidR="004B543A" w:rsidRDefault="004B543A" w:rsidP="004B543A">
      <w:pPr>
        <w:autoSpaceDE w:val="0"/>
        <w:autoSpaceDN w:val="0"/>
        <w:spacing w:after="0" w:line="240" w:lineRule="auto"/>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2EB8CFC8" w14:textId="77777777" w:rsidR="004B543A" w:rsidRDefault="004B543A" w:rsidP="004B543A">
      <w:pPr>
        <w:autoSpaceDE w:val="0"/>
        <w:autoSpaceDN w:val="0"/>
        <w:spacing w:after="0" w:line="240" w:lineRule="auto"/>
        <w:rPr>
          <w:rFonts w:ascii="Times New Roman" w:eastAsia="Calibri" w:hAnsi="Times New Roman" w:cs="Times New Roman"/>
          <w:i/>
          <w:color w:val="000000"/>
        </w:rPr>
      </w:pPr>
    </w:p>
    <w:p w14:paraId="0307F3A1" w14:textId="77777777" w:rsidR="004B543A" w:rsidRDefault="004B543A" w:rsidP="004B543A">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631A19A7" w14:textId="77777777" w:rsidR="004B543A" w:rsidRDefault="004B543A" w:rsidP="004B543A">
      <w:pPr>
        <w:autoSpaceDE w:val="0"/>
        <w:autoSpaceDN w:val="0"/>
        <w:spacing w:after="0" w:line="240" w:lineRule="auto"/>
        <w:rPr>
          <w:rFonts w:ascii="Times New Roman" w:eastAsia="Calibri" w:hAnsi="Times New Roman" w:cs="Times New Roman"/>
          <w:i/>
          <w:color w:val="000000"/>
        </w:rPr>
      </w:pPr>
    </w:p>
    <w:p w14:paraId="7B56F9AA" w14:textId="77777777" w:rsidR="004B543A" w:rsidRDefault="004B543A" w:rsidP="004B543A">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52B4EDAF" w14:textId="77777777" w:rsidR="004B543A" w:rsidRDefault="004B543A" w:rsidP="004B543A">
      <w:pPr>
        <w:autoSpaceDE w:val="0"/>
        <w:autoSpaceDN w:val="0"/>
        <w:spacing w:after="0" w:line="240" w:lineRule="auto"/>
        <w:rPr>
          <w:rFonts w:ascii="Times New Roman" w:eastAsia="Calibri" w:hAnsi="Times New Roman" w:cs="Times New Roman"/>
          <w:i/>
          <w:color w:val="000000"/>
        </w:rPr>
      </w:pPr>
    </w:p>
    <w:p w14:paraId="020F4764" w14:textId="77777777" w:rsidR="004B543A" w:rsidRPr="004B543A" w:rsidRDefault="004B543A" w:rsidP="004B543A">
      <w:pPr>
        <w:pStyle w:val="NoSpacing"/>
        <w:jc w:val="both"/>
        <w:rPr>
          <w:rFonts w:ascii="Times New Roman" w:hAnsi="Times New Roman" w:cs="Times New Roman"/>
        </w:rPr>
      </w:pPr>
      <w:r w:rsidRPr="004B543A">
        <w:rPr>
          <w:rFonts w:ascii="Times New Roman" w:hAnsi="Times New Roman" w:cs="Times New Roman"/>
        </w:rPr>
        <w:t xml:space="preserve">A copy of each subcontractor agreement must be submitted to the Division within thirty (30) days of the effective date of this Contract. The subcontractor agreements may be uploaded into Pay Audit (Indiana’s subcontractor payment auditing system), emailed to </w:t>
      </w:r>
      <w:hyperlink r:id="rId17" w:history="1">
        <w:r w:rsidRPr="004B543A">
          <w:rPr>
            <w:rStyle w:val="Hyperlink"/>
            <w:rFonts w:ascii="Times New Roman" w:hAnsi="Times New Roman" w:cs="Times New Roman"/>
          </w:rPr>
          <w:t>MWBECompliance@idoa.IN.gov</w:t>
        </w:r>
      </w:hyperlink>
      <w:r w:rsidRPr="004B543A">
        <w:rPr>
          <w:rFonts w:ascii="Times New Roman" w:hAnsi="Times New Roman" w:cs="Times New Roman"/>
        </w:rPr>
        <w:t xml:space="preserve">, or mailed to MWBE Compliance, 402 W. Washington Street, Indianapolis IN 46204. Failure to provide a copy of any subcontractor agreement may be deemed a violation of the rules governing MBE/WBE procurement and may result in sanctions allowable under 25 IAC 5-7-8.  Requests for changes must be submitted to </w:t>
      </w:r>
      <w:hyperlink r:id="rId18" w:history="1">
        <w:r w:rsidRPr="004B543A">
          <w:rPr>
            <w:rStyle w:val="Hyperlink"/>
            <w:rFonts w:ascii="Times New Roman" w:hAnsi="Times New Roman" w:cs="Times New Roman"/>
          </w:rPr>
          <w:t>MWBECompliance@idoa.IN.gov</w:t>
        </w:r>
      </w:hyperlink>
      <w:r w:rsidRPr="004B543A">
        <w:rPr>
          <w:rFonts w:ascii="Times New Roman" w:hAnsi="Times New Roman" w:cs="Times New Roman"/>
        </w:rPr>
        <w:t xml:space="preserve"> for review and approval before changing the participation plan submitted in connection with this Contract. </w:t>
      </w:r>
    </w:p>
    <w:p w14:paraId="1F3281A0" w14:textId="77777777" w:rsidR="004B543A" w:rsidRPr="00BC6AD2" w:rsidRDefault="004B543A" w:rsidP="004B543A">
      <w:pPr>
        <w:pStyle w:val="NoSpacing"/>
        <w:jc w:val="both"/>
      </w:pPr>
    </w:p>
    <w:p w14:paraId="6FA396BD" w14:textId="29AD3DA1" w:rsidR="004B543A" w:rsidRDefault="004B543A" w:rsidP="004B543A">
      <w:pPr>
        <w:spacing w:after="0" w:line="240" w:lineRule="auto"/>
        <w:rPr>
          <w:rFonts w:ascii="Times New Roman" w:hAnsi="Times New Roman" w:cs="Times New Roman"/>
        </w:rPr>
      </w:pPr>
      <w:r w:rsidRPr="00BC6AD2">
        <w:rPr>
          <w:rFonts w:ascii="Times New Roman" w:hAnsi="Times New Roman" w:cs="Times New Roman"/>
        </w:rPr>
        <w:t>The Contractor shall report payments made to Division</w:t>
      </w:r>
      <w:r>
        <w:rPr>
          <w:rFonts w:ascii="Times New Roman" w:hAnsi="Times New Roman" w:cs="Times New Roman"/>
        </w:rPr>
        <w:t xml:space="preserve"> certified</w:t>
      </w:r>
      <w:r w:rsidRPr="00BC6AD2">
        <w:rPr>
          <w:rFonts w:ascii="Times New Roman" w:hAnsi="Times New Roman" w:cs="Times New Roman"/>
        </w:rPr>
        <w:t xml:space="preserve"> subcontractors under this Contract on a monthly basis</w:t>
      </w:r>
      <w:r>
        <w:rPr>
          <w:rFonts w:ascii="Times New Roman" w:hAnsi="Times New Roman" w:cs="Times New Roman"/>
        </w:rPr>
        <w:t xml:space="preserve"> </w:t>
      </w:r>
      <w:r w:rsidRPr="00C741C5">
        <w:rPr>
          <w:rFonts w:ascii="Times New Roman" w:hAnsi="Times New Roman" w:cs="Times New Roman"/>
        </w:rPr>
        <w:t xml:space="preserve">using </w:t>
      </w:r>
      <w:r>
        <w:rPr>
          <w:rFonts w:ascii="Times New Roman" w:hAnsi="Times New Roman" w:cs="Times New Roman"/>
        </w:rPr>
        <w:t>Pay Audit.</w:t>
      </w:r>
      <w:r w:rsidRPr="00C741C5">
        <w:rPr>
          <w:rFonts w:ascii="Times New Roman" w:hAnsi="Times New Roman" w:cs="Times New Roman"/>
        </w:rPr>
        <w:t xml:space="preserve"> The Contractor shall notify subcontractors that they must confirm payments received from </w:t>
      </w:r>
      <w:r w:rsidR="00094DA4">
        <w:rPr>
          <w:rFonts w:ascii="Times New Roman" w:hAnsi="Times New Roman" w:cs="Times New Roman"/>
        </w:rPr>
        <w:t xml:space="preserve">the </w:t>
      </w:r>
      <w:r w:rsidRPr="00C741C5">
        <w:rPr>
          <w:rFonts w:ascii="Times New Roman" w:hAnsi="Times New Roman" w:cs="Times New Roman"/>
        </w:rPr>
        <w:t xml:space="preserve">Contractor in Pay Audit. The Pay Audit system can be accessed on the IDOA webpage at: </w:t>
      </w:r>
      <w:hyperlink r:id="rId19" w:history="1">
        <w:r w:rsidRPr="009334FC">
          <w:rPr>
            <w:rStyle w:val="Hyperlink"/>
            <w:rFonts w:ascii="Times New Roman" w:hAnsi="Times New Roman" w:cs="Times New Roman"/>
          </w:rPr>
          <w:t>www.in.gov/idoa/mwbe/payaudit.htm</w:t>
        </w:r>
      </w:hyperlink>
      <w:r w:rsidRPr="009334FC">
        <w:rPr>
          <w:rFonts w:ascii="Times New Roman" w:hAnsi="Times New Roman" w:cs="Times New Roman"/>
          <w:color w:val="000000"/>
        </w:rPr>
        <w:t xml:space="preserve">. </w:t>
      </w:r>
      <w:r w:rsidRPr="009334FC">
        <w:rPr>
          <w:rFonts w:ascii="Times New Roman" w:hAnsi="Times New Roman" w:cs="Times New Roman"/>
        </w:rPr>
        <w:t xml:space="preserve"> </w:t>
      </w:r>
      <w:r w:rsidR="00094DA4">
        <w:rPr>
          <w:rFonts w:ascii="Times New Roman" w:hAnsi="Times New Roman" w:cs="Times New Roman"/>
        </w:rPr>
        <w:t xml:space="preserve">The </w:t>
      </w:r>
      <w:r>
        <w:rPr>
          <w:rFonts w:ascii="Times New Roman" w:hAnsi="Times New Roman" w:cs="Times New Roman"/>
        </w:rPr>
        <w:t xml:space="preserve">Contractor may also be required to report Division certified </w:t>
      </w:r>
      <w:r w:rsidRPr="00BC6AD2">
        <w:rPr>
          <w:rFonts w:ascii="Times New Roman" w:hAnsi="Times New Roman" w:cs="Times New Roman"/>
        </w:rPr>
        <w:t>subcontractor payments</w:t>
      </w:r>
      <w:r>
        <w:rPr>
          <w:rFonts w:ascii="Times New Roman" w:hAnsi="Times New Roman" w:cs="Times New Roman"/>
        </w:rPr>
        <w:t xml:space="preserve"> directly</w:t>
      </w:r>
      <w:r w:rsidRPr="00BC6AD2">
        <w:rPr>
          <w:rFonts w:ascii="Times New Roman" w:hAnsi="Times New Roman" w:cs="Times New Roman"/>
        </w:rPr>
        <w:t xml:space="preserve"> to the Division</w:t>
      </w:r>
      <w:r>
        <w:rPr>
          <w:rFonts w:ascii="Times New Roman" w:hAnsi="Times New Roman" w:cs="Times New Roman"/>
        </w:rPr>
        <w:t>,</w:t>
      </w:r>
      <w:r w:rsidRPr="00BC6AD2">
        <w:rPr>
          <w:rFonts w:ascii="Times New Roman" w:hAnsi="Times New Roman" w:cs="Times New Roman"/>
        </w:rPr>
        <w:t xml:space="preserve"> as reasonably requested and in </w:t>
      </w:r>
      <w:r>
        <w:rPr>
          <w:rFonts w:ascii="Times New Roman" w:hAnsi="Times New Roman" w:cs="Times New Roman"/>
        </w:rPr>
        <w:t>the</w:t>
      </w:r>
      <w:r w:rsidRPr="00BC6AD2">
        <w:rPr>
          <w:rFonts w:ascii="Times New Roman" w:hAnsi="Times New Roman" w:cs="Times New Roman"/>
        </w:rPr>
        <w:t xml:space="preserve"> format </w:t>
      </w:r>
      <w:r>
        <w:rPr>
          <w:rFonts w:ascii="Times New Roman" w:hAnsi="Times New Roman" w:cs="Times New Roman"/>
        </w:rPr>
        <w:t>required</w:t>
      </w:r>
      <w:r w:rsidRPr="00BC6AD2">
        <w:rPr>
          <w:rFonts w:ascii="Times New Roman" w:hAnsi="Times New Roman" w:cs="Times New Roman"/>
        </w:rPr>
        <w:t xml:space="preserve"> by </w:t>
      </w:r>
      <w:r>
        <w:rPr>
          <w:rFonts w:ascii="Times New Roman" w:hAnsi="Times New Roman" w:cs="Times New Roman"/>
        </w:rPr>
        <w:t xml:space="preserve">the </w:t>
      </w:r>
      <w:r w:rsidRPr="00BC6AD2">
        <w:rPr>
          <w:rFonts w:ascii="Times New Roman" w:hAnsi="Times New Roman" w:cs="Times New Roman"/>
        </w:rPr>
        <w:t>Division.</w:t>
      </w:r>
    </w:p>
    <w:p w14:paraId="71DAC9AB" w14:textId="77777777" w:rsidR="004B543A" w:rsidRDefault="004B543A" w:rsidP="004B543A">
      <w:pPr>
        <w:spacing w:after="0" w:line="240" w:lineRule="auto"/>
        <w:rPr>
          <w:rFonts w:ascii="Times New Roman" w:hAnsi="Times New Roman" w:cs="Times New Roman"/>
        </w:rPr>
      </w:pPr>
    </w:p>
    <w:p w14:paraId="71778C72" w14:textId="3493CE63" w:rsidR="004B543A" w:rsidRDefault="00094DA4" w:rsidP="004B543A">
      <w:pPr>
        <w:spacing w:line="240" w:lineRule="auto"/>
      </w:pPr>
      <w:r>
        <w:rPr>
          <w:rFonts w:ascii="Times New Roman" w:hAnsi="Times New Roman" w:cs="Times New Roman"/>
        </w:rPr>
        <w:t xml:space="preserve">The </w:t>
      </w:r>
      <w:r w:rsidR="004B543A">
        <w:rPr>
          <w:rFonts w:ascii="Times New Roman" w:hAnsi="Times New Roman" w:cs="Times New Roman"/>
        </w:rPr>
        <w:t>Contractor’s failure to comply with the provisions in this clause may be considered a material breach of the Contract.</w:t>
      </w:r>
    </w:p>
    <w:p w14:paraId="3C74891F" w14:textId="01CCE08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5DBD50D6" w14:textId="77777777" w:rsidR="006E4F58" w:rsidRPr="006E4F58" w:rsidRDefault="006E4F58" w:rsidP="006E4F58">
      <w:pPr>
        <w:spacing w:after="0" w:line="240" w:lineRule="auto"/>
        <w:rPr>
          <w:rFonts w:ascii="Times New Roman" w:eastAsia="Times New Roman" w:hAnsi="Times New Roman" w:cs="Times New Roman"/>
        </w:rPr>
      </w:pPr>
    </w:p>
    <w:p w14:paraId="42D31522" w14:textId="2BCD418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36DE88B4" w14:textId="77777777" w:rsidR="006E4F58" w:rsidRPr="006E4F58" w:rsidRDefault="006E4F58" w:rsidP="006E4F58">
      <w:pPr>
        <w:spacing w:after="0" w:line="240" w:lineRule="auto"/>
        <w:rPr>
          <w:rFonts w:ascii="Times New Roman" w:eastAsia="Times New Roman" w:hAnsi="Times New Roman" w:cs="Times New Roman"/>
        </w:rPr>
      </w:pPr>
    </w:p>
    <w:p w14:paraId="122F2295" w14:textId="13635F8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Pr="006E4F58">
        <w:rPr>
          <w:rFonts w:ascii="Times New Roman" w:eastAsia="Times New Roman" w:hAnsi="Times New Roman" w:cs="Times New Roman"/>
        </w:rPr>
        <w:t>first 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354E62A8" w14:textId="77777777" w:rsidR="006E4F58" w:rsidRPr="006E4F58" w:rsidRDefault="006E4F58" w:rsidP="006E4F58">
      <w:pPr>
        <w:spacing w:after="0" w:line="240" w:lineRule="auto"/>
        <w:rPr>
          <w:rFonts w:ascii="Times New Roman" w:eastAsia="Times New Roman" w:hAnsi="Times New Roman" w:cs="Times New Roman"/>
        </w:rPr>
      </w:pPr>
    </w:p>
    <w:p w14:paraId="1B2B872C" w14:textId="7D1A56C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6FED690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01E39E7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443228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6E918D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6F060E45"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ab/>
      </w:r>
      <w:r w:rsidR="00922B2E">
        <w:rPr>
          <w:rFonts w:ascii="Times New Roman" w:eastAsia="Times New Roman" w:hAnsi="Times New Roman" w:cs="Times New Roman"/>
        </w:rPr>
        <w:t>E-mail:  __________________________________</w:t>
      </w:r>
    </w:p>
    <w:p w14:paraId="60FEED54" w14:textId="565E57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2EE391BF" w14:textId="64BD66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6B5B2B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2396E8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6F52192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3B9C28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70BEA1A9" w14:textId="17448D11"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7C45A7D5" w14:textId="77777777" w:rsidR="00922B2E" w:rsidRPr="006E4F58" w:rsidRDefault="00922B2E" w:rsidP="006E4F58">
      <w:pPr>
        <w:spacing w:after="0" w:line="240" w:lineRule="auto"/>
        <w:rPr>
          <w:rFonts w:ascii="Times New Roman" w:eastAsia="Times New Roman" w:hAnsi="Times New Roman" w:cs="Times New Roman"/>
        </w:rPr>
      </w:pPr>
    </w:p>
    <w:p w14:paraId="5C4CC3A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07FA05C8" w14:textId="77777777" w:rsidR="006E4F58" w:rsidRPr="006E4F58" w:rsidRDefault="006E4F58" w:rsidP="006E4F58">
      <w:pPr>
        <w:spacing w:after="0" w:line="240" w:lineRule="auto"/>
        <w:rPr>
          <w:rFonts w:ascii="Times New Roman" w:eastAsia="Times New Roman" w:hAnsi="Times New Roman" w:cs="Times New Roman"/>
        </w:rPr>
      </w:pPr>
    </w:p>
    <w:p w14:paraId="1DBC7AA9" w14:textId="6655B80E"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62BA774A" w14:textId="77777777" w:rsidR="006E4F58" w:rsidRPr="006E4F58" w:rsidRDefault="006E4F58" w:rsidP="006E4F58">
      <w:pPr>
        <w:spacing w:after="0" w:line="240" w:lineRule="auto"/>
        <w:rPr>
          <w:rFonts w:ascii="Times New Roman" w:eastAsia="Times New Roman" w:hAnsi="Times New Roman" w:cs="Times New Roman"/>
        </w:rPr>
      </w:pPr>
    </w:p>
    <w:p w14:paraId="267F402E" w14:textId="0182D964"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7ACDE692" w14:textId="0811A6B3"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w:t>
      </w:r>
      <w:r w:rsidRPr="0069662A">
        <w:rPr>
          <w:rFonts w:ascii="Times New Roman" w:hAnsi="Times New Roman" w:cs="Times New Roman"/>
        </w:rPr>
        <w:t>specifically developed under this Contract</w:t>
      </w:r>
      <w:r w:rsidRPr="006E4F58">
        <w:rPr>
          <w:rFonts w:ascii="Times New Roman" w:hAnsi="Times New Roman" w:cs="Times New Roman"/>
        </w:rPr>
        <w:t xml:space="preserve">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48136247" w14:textId="77777777" w:rsidR="006E4F58" w:rsidRPr="006E4F58" w:rsidRDefault="006E4F58" w:rsidP="006E4F58">
      <w:pPr>
        <w:spacing w:after="0" w:line="240" w:lineRule="auto"/>
        <w:rPr>
          <w:rFonts w:ascii="Times New Roman" w:eastAsia="Times New Roman" w:hAnsi="Times New Roman" w:cs="Times New Roman"/>
        </w:rPr>
      </w:pPr>
    </w:p>
    <w:p w14:paraId="2AAE25B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75E9DB35" w14:textId="77777777" w:rsidR="006E4F58" w:rsidRPr="006E4F58" w:rsidRDefault="006E4F58" w:rsidP="006E4F58">
      <w:pPr>
        <w:spacing w:after="0" w:line="240" w:lineRule="auto"/>
        <w:rPr>
          <w:rFonts w:ascii="Times New Roman" w:eastAsia="Times New Roman" w:hAnsi="Times New Roman" w:cs="Times New Roman"/>
        </w:rPr>
      </w:pPr>
    </w:p>
    <w:p w14:paraId="278B7884" w14:textId="13DA7ED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2C9B27F6" w14:textId="15363651"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thirty 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5758D132" w14:textId="77777777" w:rsidR="006E4F58" w:rsidRPr="006E4F58" w:rsidRDefault="006E4F58" w:rsidP="006E4F58">
      <w:pPr>
        <w:spacing w:after="0" w:line="240" w:lineRule="auto"/>
        <w:rPr>
          <w:rFonts w:ascii="Times New Roman" w:eastAsia="Times New Roman" w:hAnsi="Times New Roman" w:cs="Times New Roman"/>
        </w:rPr>
      </w:pPr>
    </w:p>
    <w:p w14:paraId="055E5A49" w14:textId="5E44E182" w:rsidR="006E4F58" w:rsidRPr="006E4F58" w:rsidRDefault="006E4F58" w:rsidP="00D515C5">
      <w:pPr>
        <w:pStyle w:val="NoSpacing"/>
        <w:rPr>
          <w:rFonts w:ascii="Times New Roman" w:eastAsia="Times New Roman" w:hAnsi="Times New Roman" w:cs="Times New Roman"/>
        </w:rPr>
      </w:pPr>
      <w:r w:rsidRPr="0069662A">
        <w:rPr>
          <w:rFonts w:ascii="Times New Roman" w:eastAsia="Times New Roman" w:hAnsi="Times New Roman" w:cs="Times New Roman"/>
        </w:rPr>
        <w:t xml:space="preserve">B.  </w:t>
      </w:r>
      <w:r w:rsidR="00D515C5" w:rsidRPr="0069662A">
        <w:rPr>
          <w:rFonts w:ascii="Times New Roman" w:hAnsi="Times New Roman" w:cs="Times New Roman"/>
        </w:rPr>
        <w:t>If the Contractor</w:t>
      </w:r>
      <w:r w:rsidR="00D515C5" w:rsidRPr="0069662A">
        <w:rPr>
          <w:rFonts w:ascii="Times New Roman" w:hAnsi="Times New Roman" w:cs="Times New Roman"/>
          <w:spacing w:val="-2"/>
        </w:rPr>
        <w:t xml:space="preserve"> </w:t>
      </w:r>
      <w:r w:rsidR="00D515C5" w:rsidRPr="0069662A">
        <w:rPr>
          <w:rFonts w:ascii="Times New Roman" w:hAnsi="Times New Roman" w:cs="Times New Roman"/>
        </w:rPr>
        <w:t>is</w:t>
      </w:r>
      <w:r w:rsidR="00D515C5" w:rsidRPr="0069662A">
        <w:rPr>
          <w:rFonts w:ascii="Times New Roman" w:hAnsi="Times New Roman" w:cs="Times New Roman"/>
          <w:spacing w:val="-2"/>
        </w:rPr>
        <w:t xml:space="preserve"> </w:t>
      </w:r>
      <w:r w:rsidR="00D515C5" w:rsidRPr="0069662A">
        <w:rPr>
          <w:rFonts w:ascii="Times New Roman" w:hAnsi="Times New Roman" w:cs="Times New Roman"/>
        </w:rPr>
        <w:t>being</w:t>
      </w:r>
      <w:r w:rsidR="00D515C5" w:rsidRPr="0069662A">
        <w:rPr>
          <w:rFonts w:ascii="Times New Roman" w:hAnsi="Times New Roman" w:cs="Times New Roman"/>
          <w:spacing w:val="-3"/>
        </w:rPr>
        <w:t xml:space="preserve"> </w:t>
      </w:r>
      <w:r w:rsidR="00D515C5" w:rsidRPr="0069662A">
        <w:rPr>
          <w:rFonts w:ascii="Times New Roman" w:hAnsi="Times New Roman" w:cs="Times New Roman"/>
        </w:rPr>
        <w:t>paid in</w:t>
      </w:r>
      <w:r w:rsidR="00D515C5" w:rsidRPr="0069662A">
        <w:rPr>
          <w:rFonts w:ascii="Times New Roman" w:hAnsi="Times New Roman" w:cs="Times New Roman"/>
          <w:spacing w:val="-3"/>
        </w:rPr>
        <w:t xml:space="preserve"> </w:t>
      </w:r>
      <w:r w:rsidR="00D515C5" w:rsidRPr="0069662A">
        <w:rPr>
          <w:rFonts w:ascii="Times New Roman" w:hAnsi="Times New Roman" w:cs="Times New Roman"/>
        </w:rPr>
        <w:t>advance</w:t>
      </w:r>
      <w:r w:rsidR="00D515C5" w:rsidRPr="0069662A">
        <w:rPr>
          <w:rFonts w:ascii="Times New Roman" w:hAnsi="Times New Roman" w:cs="Times New Roman"/>
          <w:spacing w:val="-2"/>
        </w:rPr>
        <w:t xml:space="preserve"> </w:t>
      </w:r>
      <w:r w:rsidR="00D515C5" w:rsidRPr="0069662A">
        <w:rPr>
          <w:rFonts w:ascii="Times New Roman" w:hAnsi="Times New Roman" w:cs="Times New Roman"/>
        </w:rPr>
        <w:t>for</w:t>
      </w:r>
      <w:r w:rsidR="00D515C5" w:rsidRPr="0069662A">
        <w:rPr>
          <w:rFonts w:ascii="Times New Roman" w:hAnsi="Times New Roman" w:cs="Times New Roman"/>
          <w:spacing w:val="53"/>
        </w:rPr>
        <w:t xml:space="preserve"> </w:t>
      </w:r>
      <w:r w:rsidR="00D515C5" w:rsidRPr="0069662A">
        <w:rPr>
          <w:rFonts w:ascii="Times New Roman" w:hAnsi="Times New Roman" w:cs="Times New Roman"/>
        </w:rPr>
        <w:t xml:space="preserve">the maintenance </w:t>
      </w:r>
      <w:r w:rsidR="00D515C5" w:rsidRPr="0069662A">
        <w:rPr>
          <w:rFonts w:ascii="Times New Roman" w:hAnsi="Times New Roman" w:cs="Times New Roman"/>
          <w:spacing w:val="-2"/>
        </w:rPr>
        <w:t>of</w:t>
      </w:r>
      <w:r w:rsidR="00D515C5" w:rsidRPr="0069662A">
        <w:rPr>
          <w:rFonts w:ascii="Times New Roman" w:hAnsi="Times New Roman" w:cs="Times New Roman"/>
        </w:rPr>
        <w:t xml:space="preserve"> equipment, software or a service as a subscription, then p</w:t>
      </w:r>
      <w:r w:rsidRPr="0069662A">
        <w:rPr>
          <w:rFonts w:ascii="Times New Roman" w:eastAsia="Times New Roman" w:hAnsi="Times New Roman" w:cs="Times New Roman"/>
        </w:rPr>
        <w:t>ursuant to IC §</w:t>
      </w:r>
      <w:r w:rsidR="003E4E84" w:rsidRPr="0069662A">
        <w:rPr>
          <w:rFonts w:ascii="Times New Roman" w:eastAsia="Times New Roman" w:hAnsi="Times New Roman" w:cs="Times New Roman"/>
        </w:rPr>
        <w:t xml:space="preserve"> </w:t>
      </w:r>
      <w:r w:rsidRPr="0069662A">
        <w:rPr>
          <w:rFonts w:ascii="Times New Roman" w:eastAsia="Times New Roman" w:hAnsi="Times New Roman" w:cs="Times New Roman"/>
        </w:rPr>
        <w:t xml:space="preserve">4-13-2-20(b)(14), </w:t>
      </w:r>
      <w:r w:rsidR="00D515C5" w:rsidRPr="0069662A">
        <w:rPr>
          <w:rFonts w:ascii="Times New Roman" w:eastAsia="Times New Roman" w:hAnsi="Times New Roman" w:cs="Times New Roman"/>
        </w:rPr>
        <w:t xml:space="preserve">the </w:t>
      </w:r>
      <w:r w:rsidRPr="0069662A">
        <w:rPr>
          <w:rFonts w:ascii="Times New Roman" w:eastAsia="Times New Roman" w:hAnsi="Times New Roman" w:cs="Times New Roman"/>
        </w:rPr>
        <w:t xml:space="preserve">Contractor agrees that if it fails to </w:t>
      </w:r>
      <w:r w:rsidR="00D515C5" w:rsidRPr="0069662A">
        <w:rPr>
          <w:rFonts w:ascii="Times New Roman" w:eastAsia="Times New Roman" w:hAnsi="Times New Roman" w:cs="Times New Roman"/>
        </w:rPr>
        <w:t xml:space="preserve">fully provide or perform under this </w:t>
      </w:r>
      <w:r w:rsidRPr="0069662A">
        <w:rPr>
          <w:rFonts w:ascii="Times New Roman" w:eastAsia="Times New Roman" w:hAnsi="Times New Roman" w:cs="Times New Roman"/>
        </w:rPr>
        <w:t>Contract, upon receipt of written notice from the State, it shall promptly refund the consideration paid, pro-rated through the date of non-performance.</w:t>
      </w:r>
      <w:r w:rsidRPr="006E4F58">
        <w:rPr>
          <w:rFonts w:ascii="Times New Roman" w:eastAsia="Times New Roman" w:hAnsi="Times New Roman" w:cs="Times New Roman"/>
        </w:rPr>
        <w:t xml:space="preserve">  </w:t>
      </w:r>
    </w:p>
    <w:p w14:paraId="0FBA644F" w14:textId="77777777" w:rsidR="006E4F58" w:rsidRPr="006E4F58" w:rsidRDefault="006E4F58" w:rsidP="006E4F58">
      <w:pPr>
        <w:spacing w:after="0" w:line="240" w:lineRule="auto"/>
        <w:rPr>
          <w:rFonts w:ascii="Times New Roman" w:eastAsia="Times New Roman" w:hAnsi="Times New Roman" w:cs="Times New Roman"/>
        </w:rPr>
      </w:pPr>
    </w:p>
    <w:p w14:paraId="7CA6F09B" w14:textId="403FAED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2B695635" w14:textId="77777777" w:rsidR="006E4F58" w:rsidRPr="006E4F58" w:rsidRDefault="006E4F58" w:rsidP="006E4F58">
      <w:pPr>
        <w:spacing w:after="0" w:line="240" w:lineRule="auto"/>
        <w:rPr>
          <w:rFonts w:ascii="Times New Roman" w:eastAsia="Times New Roman" w:hAnsi="Times New Roman" w:cs="Times New Roman"/>
        </w:rPr>
      </w:pPr>
    </w:p>
    <w:p w14:paraId="031CF85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096ECC5D" w14:textId="77777777" w:rsidR="006E4F58" w:rsidRPr="006E4F58" w:rsidRDefault="006E4F58" w:rsidP="006E4F58">
      <w:pPr>
        <w:spacing w:after="0" w:line="240" w:lineRule="auto"/>
        <w:rPr>
          <w:rFonts w:ascii="Times New Roman" w:eastAsia="Times New Roman" w:hAnsi="Times New Roman" w:cs="Times New Roman"/>
        </w:rPr>
      </w:pPr>
    </w:p>
    <w:p w14:paraId="7AA2C135" w14:textId="61F8EF4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xml:space="preserve">.  The Contractor shall submit progress reports to the State </w:t>
      </w:r>
      <w:r w:rsidRPr="0069662A">
        <w:rPr>
          <w:rFonts w:ascii="Times New Roman" w:eastAsia="Times New Roman" w:hAnsi="Times New Roman" w:cs="Times New Roman"/>
        </w:rPr>
        <w:t>upon request</w:t>
      </w:r>
      <w:r w:rsidRPr="006E4F58">
        <w:rPr>
          <w:rFonts w:ascii="Times New Roman" w:eastAsia="Times New Roman" w:hAnsi="Times New Roman" w:cs="Times New Roman"/>
        </w:rPr>
        <w: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50DB12A4" w14:textId="77777777" w:rsidR="006E4F58" w:rsidRPr="006E4F58" w:rsidRDefault="006E4F58" w:rsidP="006E4F58">
      <w:pPr>
        <w:spacing w:after="0" w:line="240" w:lineRule="auto"/>
        <w:rPr>
          <w:rFonts w:ascii="Times New Roman" w:eastAsia="Times New Roman" w:hAnsi="Times New Roman" w:cs="Times New Roman"/>
        </w:rPr>
      </w:pPr>
    </w:p>
    <w:p w14:paraId="7F670CFE" w14:textId="172B2C2D"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D515C5" w:rsidRPr="00CC7635">
        <w:rPr>
          <w:rFonts w:ascii="Times New Roman" w:hAnsi="Times New Roman" w:cs="Times New Roman"/>
        </w:rPr>
        <w:t>information,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and 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2F6A704C" w14:textId="77777777" w:rsidR="006E4F58" w:rsidRPr="006E4F58" w:rsidRDefault="006E4F58" w:rsidP="006E4F58">
      <w:pPr>
        <w:spacing w:after="0" w:line="240" w:lineRule="auto"/>
        <w:rPr>
          <w:rFonts w:ascii="Times New Roman" w:eastAsia="Times New Roman" w:hAnsi="Times New Roman" w:cs="Times New Roman"/>
        </w:rPr>
      </w:pPr>
    </w:p>
    <w:p w14:paraId="2162EF8C" w14:textId="1EE03D8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6B8CA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0D4F781C" w14:textId="1BA4934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3CBF7C99" w14:textId="77777777" w:rsidR="006E4F58" w:rsidRPr="006E4F58" w:rsidRDefault="006E4F58" w:rsidP="006E4F58">
      <w:pPr>
        <w:spacing w:after="0" w:line="240" w:lineRule="auto"/>
        <w:rPr>
          <w:rFonts w:ascii="Times New Roman" w:eastAsia="Times New Roman" w:hAnsi="Times New Roman" w:cs="Times New Roman"/>
        </w:rPr>
      </w:pPr>
    </w:p>
    <w:p w14:paraId="191BDCCA" w14:textId="13B29F4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5CF1F7BD" w14:textId="77777777" w:rsidR="006E4F58" w:rsidRPr="006E4F58" w:rsidRDefault="006E4F58" w:rsidP="006E4F58">
      <w:pPr>
        <w:spacing w:after="0" w:line="240" w:lineRule="auto"/>
        <w:rPr>
          <w:rFonts w:ascii="Times New Roman" w:eastAsia="Times New Roman" w:hAnsi="Times New Roman" w:cs="Times New Roman"/>
        </w:rPr>
      </w:pPr>
    </w:p>
    <w:p w14:paraId="49B9FD01" w14:textId="4694244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7F2BE60D" w14:textId="77777777" w:rsidR="006E4F58" w:rsidRPr="006E4F58" w:rsidRDefault="006E4F58" w:rsidP="006E4F58">
      <w:pPr>
        <w:spacing w:after="0" w:line="240" w:lineRule="auto"/>
        <w:rPr>
          <w:rFonts w:ascii="Times New Roman" w:eastAsia="Times New Roman" w:hAnsi="Times New Roman" w:cs="Times New Roman"/>
        </w:rPr>
      </w:pPr>
    </w:p>
    <w:p w14:paraId="522586FE" w14:textId="02975F2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to </w:t>
      </w:r>
      <w:r w:rsidRPr="006E4F58">
        <w:rPr>
          <w:rFonts w:ascii="Times New Roman" w:eastAsia="Times New Roman" w:hAnsi="Times New Roman" w:cs="Times New Roman"/>
        </w:rPr>
        <w:t xml:space="preserve"> </w:t>
      </w:r>
      <w:r w:rsidR="007412B2">
        <w:rPr>
          <w:rFonts w:ascii="Times New Roman" w:eastAsia="Times New Roman" w:hAnsi="Times New Roman" w:cs="Times New Roman"/>
        </w:rPr>
        <w:t>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effected by delivery to the Contractor of a Termination Notice at least </w:t>
      </w:r>
      <w:r w:rsidRPr="0069662A">
        <w:rPr>
          <w:rFonts w:ascii="Times New Roman" w:eastAsia="Times New Roman" w:hAnsi="Times New Roman" w:cs="Times New Roman"/>
        </w:rPr>
        <w:t>thirty (30) days</w:t>
      </w:r>
      <w:r w:rsidRPr="006E4F58">
        <w:rPr>
          <w:rFonts w:ascii="Times New Roman" w:eastAsia="Times New Roman" w:hAnsi="Times New Roman" w:cs="Times New Roman"/>
        </w:rPr>
        <w:t xml:space="preserve">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04B8AB4C" w14:textId="77777777" w:rsidR="006E4F58" w:rsidRPr="006E4F58" w:rsidRDefault="006E4F58" w:rsidP="006E4F58">
      <w:pPr>
        <w:spacing w:after="0" w:line="240" w:lineRule="auto"/>
        <w:rPr>
          <w:rFonts w:ascii="Times New Roman" w:eastAsia="Times New Roman" w:hAnsi="Times New Roman" w:cs="Times New Roman"/>
        </w:rPr>
      </w:pPr>
    </w:p>
    <w:p w14:paraId="3B90411A" w14:textId="16C62701"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281E48A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2CD6101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2B3387D7"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72EEFBE6"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18"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18"/>
    </w:p>
    <w:p w14:paraId="55429A9E"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4.</w:t>
      </w:r>
      <w:r w:rsidRPr="006E4F58">
        <w:rPr>
          <w:rFonts w:ascii="Times New Roman" w:eastAsia="Times New Roman" w:hAnsi="Times New Roman" w:cs="Times New Roman"/>
        </w:rPr>
        <w:tab/>
        <w:t>Perform any of the other provisions of this Contract.</w:t>
      </w:r>
    </w:p>
    <w:p w14:paraId="7732872C"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687892C6" w14:textId="14109D0B" w:rsidR="006E4F58" w:rsidRPr="006E4F58" w:rsidRDefault="006E4F58" w:rsidP="006E4F58">
      <w:pPr>
        <w:spacing w:after="0" w:line="240" w:lineRule="auto"/>
        <w:rPr>
          <w:rFonts w:ascii="Times New Roman" w:eastAsia="Times New Roman" w:hAnsi="Times New Roman" w:cs="Times New Roman"/>
        </w:rPr>
      </w:pPr>
      <w:r w:rsidRPr="0069662A">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w:t>
      </w:r>
      <w:del w:id="19" w:author="Spenser Nehrt" w:date="2021-05-12T16:40:00Z">
        <w:r w:rsidRPr="0069662A" w:rsidDel="004949B9">
          <w:rPr>
            <w:rFonts w:ascii="Times New Roman" w:eastAsia="Times New Roman" w:hAnsi="Times New Roman" w:cs="Times New Roman"/>
          </w:rPr>
          <w:delText>, and the Contractor will be liable to the State for any excess costs for those supplies or services</w:delText>
        </w:r>
      </w:del>
      <w:r w:rsidRPr="0069662A">
        <w:rPr>
          <w:rFonts w:ascii="Times New Roman" w:eastAsia="Times New Roman" w:hAnsi="Times New Roman" w:cs="Times New Roman"/>
        </w:rPr>
        <w:t xml:space="preserve">. </w:t>
      </w:r>
      <w:del w:id="20" w:author="Spenser Nehrt" w:date="2021-05-12T16:43:00Z">
        <w:r w:rsidRPr="0069662A" w:rsidDel="00D54F03">
          <w:rPr>
            <w:rFonts w:ascii="Times New Roman" w:eastAsia="Times New Roman" w:hAnsi="Times New Roman" w:cs="Times New Roman"/>
          </w:rPr>
          <w:delText>However</w:delText>
        </w:r>
      </w:del>
      <w:ins w:id="21" w:author="Spenser Nehrt" w:date="2021-05-12T16:43:00Z">
        <w:r w:rsidR="00D54F03" w:rsidRPr="0069662A">
          <w:rPr>
            <w:rFonts w:ascii="Times New Roman" w:eastAsia="Times New Roman" w:hAnsi="Times New Roman" w:cs="Times New Roman"/>
          </w:rPr>
          <w:t>In such cases</w:t>
        </w:r>
      </w:ins>
      <w:r w:rsidRPr="0069662A">
        <w:rPr>
          <w:rFonts w:ascii="Times New Roman" w:eastAsia="Times New Roman" w:hAnsi="Times New Roman" w:cs="Times New Roman"/>
        </w:rPr>
        <w:t xml:space="preserve">, the Contractor shall </w:t>
      </w:r>
      <w:ins w:id="22" w:author="Spenser Nehrt" w:date="2021-05-12T16:42:00Z">
        <w:r w:rsidR="00D54F03" w:rsidRPr="0069662A">
          <w:rPr>
            <w:rFonts w:ascii="Times New Roman" w:eastAsia="Times New Roman" w:hAnsi="Times New Roman" w:cs="Times New Roman"/>
          </w:rPr>
          <w:t xml:space="preserve">have the right to </w:t>
        </w:r>
      </w:ins>
      <w:ins w:id="23" w:author="Spenser Nehrt" w:date="2021-05-12T16:43:00Z">
        <w:r w:rsidR="00D54F03" w:rsidRPr="0069662A">
          <w:rPr>
            <w:rFonts w:ascii="Times New Roman" w:eastAsia="Times New Roman" w:hAnsi="Times New Roman" w:cs="Times New Roman"/>
          </w:rPr>
          <w:t xml:space="preserve">either </w:t>
        </w:r>
      </w:ins>
      <w:ins w:id="24" w:author="Spenser Nehrt" w:date="2021-05-12T16:42:00Z">
        <w:r w:rsidR="00D54F03" w:rsidRPr="0069662A">
          <w:rPr>
            <w:rFonts w:ascii="Times New Roman" w:eastAsia="Times New Roman" w:hAnsi="Times New Roman" w:cs="Times New Roman"/>
          </w:rPr>
          <w:t xml:space="preserve">terminate the remainder of this Contract or </w:t>
        </w:r>
      </w:ins>
      <w:r w:rsidRPr="0069662A">
        <w:rPr>
          <w:rFonts w:ascii="Times New Roman" w:eastAsia="Times New Roman" w:hAnsi="Times New Roman" w:cs="Times New Roman"/>
        </w:rPr>
        <w:t>continue the work not terminated.</w:t>
      </w:r>
    </w:p>
    <w:p w14:paraId="74A3B66E"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479A8782"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420982AC" w14:textId="77777777" w:rsidR="00AD2E37" w:rsidRDefault="00AD2E37" w:rsidP="006E4F58">
      <w:pPr>
        <w:spacing w:after="0" w:line="240" w:lineRule="auto"/>
        <w:rPr>
          <w:rFonts w:ascii="Times New Roman" w:eastAsia="Times New Roman" w:hAnsi="Times New Roman" w:cs="Times New Roman"/>
        </w:rPr>
      </w:pPr>
    </w:p>
    <w:p w14:paraId="46E75AD1" w14:textId="214FCDD1"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3493DFB7" w14:textId="77777777" w:rsidR="006E4F58" w:rsidRPr="006E4F58" w:rsidRDefault="006E4F58" w:rsidP="006E4F58">
      <w:pPr>
        <w:spacing w:after="0" w:line="240" w:lineRule="auto"/>
        <w:rPr>
          <w:rFonts w:ascii="Times New Roman" w:eastAsia="Times New Roman" w:hAnsi="Times New Roman" w:cs="Times New Roman"/>
        </w:rPr>
      </w:pPr>
    </w:p>
    <w:p w14:paraId="27FA3684" w14:textId="2211F85A"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450A20EC" w14:textId="77777777" w:rsidR="006E4F58" w:rsidRPr="006E4F58" w:rsidRDefault="006E4F58" w:rsidP="006E4F58">
      <w:pPr>
        <w:spacing w:after="0" w:line="240" w:lineRule="auto"/>
        <w:rPr>
          <w:rFonts w:ascii="Times New Roman" w:eastAsia="Times New Roman" w:hAnsi="Times New Roman" w:cs="Times New Roman"/>
        </w:rPr>
      </w:pPr>
    </w:p>
    <w:p w14:paraId="17B02A7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5C5A4E21" w14:textId="77777777" w:rsidR="006E4F58" w:rsidRPr="006E4F58" w:rsidRDefault="006E4F58" w:rsidP="006E4F58">
      <w:pPr>
        <w:spacing w:after="0" w:line="240" w:lineRule="auto"/>
        <w:rPr>
          <w:rFonts w:ascii="Times New Roman" w:eastAsia="Times New Roman" w:hAnsi="Times New Roman" w:cs="Times New Roman"/>
        </w:rPr>
      </w:pPr>
    </w:p>
    <w:p w14:paraId="0F74309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7778DA35" w14:textId="77777777" w:rsidR="006E4F58" w:rsidRPr="006E4F58" w:rsidRDefault="006E4F58" w:rsidP="006E4F58">
      <w:pPr>
        <w:spacing w:after="0" w:line="240" w:lineRule="auto"/>
        <w:rPr>
          <w:rFonts w:ascii="Times New Roman" w:eastAsia="Times New Roman" w:hAnsi="Times New Roman" w:cs="Times New Roman"/>
        </w:rPr>
      </w:pPr>
    </w:p>
    <w:p w14:paraId="2C860236" w14:textId="08EAE961" w:rsidR="00EF309B" w:rsidRPr="003418CD" w:rsidRDefault="00EF309B" w:rsidP="00EF309B">
      <w:pPr>
        <w:spacing w:after="0" w:line="240" w:lineRule="auto"/>
        <w:rPr>
          <w:rFonts w:ascii="Times New Roman" w:eastAsia="Times New Roman" w:hAnsi="Times New Roman" w:cs="Times New Roman"/>
        </w:rPr>
      </w:pPr>
      <w:r w:rsidRPr="0069662A">
        <w:rPr>
          <w:rFonts w:ascii="Times New Roman" w:eastAsia="Times New Roman" w:hAnsi="Times New Roman" w:cs="Times New Roman"/>
          <w:b/>
        </w:rPr>
        <w:t>50.  State Boilerplate Affirmation Clause</w:t>
      </w:r>
      <w:r w:rsidRPr="0069662A">
        <w:rPr>
          <w:rFonts w:ascii="Times New Roman" w:eastAsia="Times New Roman" w:hAnsi="Times New Roman" w:cs="Times New Roman"/>
        </w:rPr>
        <w:t xml:space="preserve">.  I swear or affirm under the penalties of perjury that I have not altered, modified, changed or deleted the State’s standard contract clauses (as contained in the </w:t>
      </w:r>
      <w:r w:rsidRPr="0069662A">
        <w:rPr>
          <w:rFonts w:ascii="Times New Roman" w:eastAsia="Times New Roman" w:hAnsi="Times New Roman" w:cs="Times New Roman"/>
          <w:i/>
        </w:rPr>
        <w:t>201</w:t>
      </w:r>
      <w:r w:rsidR="004D718B" w:rsidRPr="0069662A">
        <w:rPr>
          <w:rFonts w:ascii="Times New Roman" w:eastAsia="Times New Roman" w:hAnsi="Times New Roman" w:cs="Times New Roman"/>
          <w:i/>
        </w:rPr>
        <w:t>9</w:t>
      </w:r>
      <w:r w:rsidRPr="0069662A">
        <w:rPr>
          <w:rFonts w:ascii="Times New Roman" w:eastAsia="Times New Roman" w:hAnsi="Times New Roman" w:cs="Times New Roman"/>
          <w:i/>
        </w:rPr>
        <w:t xml:space="preserve"> </w:t>
      </w:r>
      <w:r w:rsidRPr="0069662A">
        <w:rPr>
          <w:rFonts w:ascii="Times New Roman" w:eastAsia="Times New Roman" w:hAnsi="Times New Roman" w:cs="Times New Roman"/>
        </w:rPr>
        <w:t xml:space="preserve">OAG/ IDOA </w:t>
      </w:r>
      <w:r w:rsidRPr="0069662A">
        <w:rPr>
          <w:rFonts w:ascii="Times New Roman" w:eastAsia="Times New Roman" w:hAnsi="Times New Roman" w:cs="Times New Roman"/>
          <w:i/>
        </w:rPr>
        <w:t xml:space="preserve">Professional Services Contract Manual </w:t>
      </w:r>
      <w:r w:rsidRPr="0069662A">
        <w:rPr>
          <w:rFonts w:ascii="Times New Roman" w:eastAsia="Times New Roman" w:hAnsi="Times New Roman" w:cs="Times New Roman"/>
        </w:rPr>
        <w:t>or</w:t>
      </w:r>
      <w:r w:rsidRPr="0069662A">
        <w:rPr>
          <w:rFonts w:ascii="Times New Roman" w:eastAsia="Times New Roman" w:hAnsi="Times New Roman" w:cs="Times New Roman"/>
          <w:i/>
        </w:rPr>
        <w:t xml:space="preserve"> </w:t>
      </w:r>
      <w:r w:rsidRPr="0069662A">
        <w:rPr>
          <w:rFonts w:ascii="Times New Roman" w:eastAsia="Times New Roman" w:hAnsi="Times New Roman" w:cs="Times New Roman"/>
        </w:rPr>
        <w:t>the</w:t>
      </w:r>
      <w:r w:rsidRPr="0069662A">
        <w:rPr>
          <w:rFonts w:ascii="Times New Roman" w:eastAsia="Times New Roman" w:hAnsi="Times New Roman" w:cs="Times New Roman"/>
          <w:i/>
        </w:rPr>
        <w:t xml:space="preserve"> 201</w:t>
      </w:r>
      <w:r w:rsidR="004D718B" w:rsidRPr="0069662A">
        <w:rPr>
          <w:rFonts w:ascii="Times New Roman" w:eastAsia="Times New Roman" w:hAnsi="Times New Roman" w:cs="Times New Roman"/>
          <w:i/>
        </w:rPr>
        <w:t>9</w:t>
      </w:r>
      <w:r w:rsidRPr="0069662A">
        <w:rPr>
          <w:rFonts w:ascii="Times New Roman" w:eastAsia="Times New Roman" w:hAnsi="Times New Roman" w:cs="Times New Roman"/>
          <w:i/>
        </w:rPr>
        <w:t xml:space="preserve"> SCM Template</w:t>
      </w:r>
      <w:r w:rsidRPr="0069662A">
        <w:rPr>
          <w:rFonts w:ascii="Times New Roman" w:eastAsia="Times New Roman" w:hAnsi="Times New Roman" w:cs="Times New Roman"/>
        </w:rPr>
        <w:t>) in any way except as follows: _____________________________</w:t>
      </w:r>
    </w:p>
    <w:p w14:paraId="39553CD6" w14:textId="77777777" w:rsidR="006E4F58" w:rsidRPr="006E4F58" w:rsidRDefault="006E4F58" w:rsidP="006E4F58">
      <w:pPr>
        <w:spacing w:after="0" w:line="240" w:lineRule="auto"/>
        <w:rPr>
          <w:rFonts w:ascii="Times New Roman" w:eastAsia="Times New Roman" w:hAnsi="Times New Roman" w:cs="Times New Roman"/>
        </w:rPr>
      </w:pPr>
    </w:p>
    <w:p w14:paraId="160BB44A"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25" w:name="_Toc236554576"/>
      <w:r w:rsidRPr="006E4F58">
        <w:rPr>
          <w:rFonts w:ascii="Times New Roman" w:eastAsia="Times New Roman" w:hAnsi="Times New Roman" w:cs="Times New Roman"/>
          <w:b/>
        </w:rPr>
        <w:lastRenderedPageBreak/>
        <w:t>Non-Collusion and Acceptance</w:t>
      </w:r>
      <w:bookmarkEnd w:id="25"/>
    </w:p>
    <w:p w14:paraId="5A10267D"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38A17EAC" w14:textId="77777777" w:rsidR="006E4F58"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0A8E1984" w14:textId="77777777" w:rsidR="007145B5" w:rsidRDefault="007145B5" w:rsidP="006E4F58">
      <w:pPr>
        <w:spacing w:after="0" w:line="240" w:lineRule="auto"/>
        <w:rPr>
          <w:rFonts w:ascii="Times New Roman" w:eastAsia="Times New Roman" w:hAnsi="Times New Roman" w:cs="Times New Roman"/>
          <w:b/>
          <w:bCs/>
        </w:rPr>
      </w:pPr>
    </w:p>
    <w:p w14:paraId="22634FED" w14:textId="77777777" w:rsidR="007145B5" w:rsidRDefault="007145B5" w:rsidP="007145B5">
      <w:pPr>
        <w:jc w:val="center"/>
        <w:rPr>
          <w:rFonts w:ascii="Times New Roman" w:hAnsi="Times New Roman" w:cs="Times New Roman"/>
          <w:b/>
          <w:bCs/>
        </w:rPr>
      </w:pPr>
      <w:r w:rsidRPr="007145B5">
        <w:rPr>
          <w:rFonts w:ascii="Times New Roman" w:hAnsi="Times New Roman" w:cs="Times New Roman"/>
          <w:b/>
          <w:bCs/>
        </w:rPr>
        <w:t>Agreement to Use Electronic Signatures</w:t>
      </w:r>
    </w:p>
    <w:p w14:paraId="4F703C23" w14:textId="1FBFF3FE" w:rsidR="00D0184B" w:rsidRPr="007145B5" w:rsidRDefault="00D0184B" w:rsidP="007145B5">
      <w:pPr>
        <w:jc w:val="center"/>
        <w:rPr>
          <w:rFonts w:ascii="Times New Roman" w:hAnsi="Times New Roman" w:cs="Times New Roman"/>
          <w:b/>
          <w:bCs/>
        </w:rPr>
      </w:pPr>
      <w:r>
        <w:rPr>
          <w:rFonts w:ascii="Times New Roman" w:hAnsi="Times New Roman" w:cs="Times New Roman"/>
          <w:b/>
          <w:bCs/>
        </w:rPr>
        <w:t>[Applicable only to contracts processed through SCM]</w:t>
      </w:r>
    </w:p>
    <w:p w14:paraId="683D1E1B" w14:textId="36611A9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w:t>
      </w: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0BB8D611" w14:textId="77777777" w:rsidR="00F0508A" w:rsidRPr="00F0508A" w:rsidRDefault="00F0508A" w:rsidP="00F0508A">
      <w:pPr>
        <w:spacing w:after="0" w:line="240" w:lineRule="auto"/>
        <w:rPr>
          <w:rFonts w:ascii="Times New Roman" w:eastAsia="Times New Roman" w:hAnsi="Times New Roman" w:cs="Times New Roman"/>
        </w:rPr>
      </w:pPr>
    </w:p>
    <w:p w14:paraId="4CF8FF0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075B7F04"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5C247207" w14:textId="77777777" w:rsidR="00F0508A" w:rsidRPr="00F0508A" w:rsidRDefault="00F0508A" w:rsidP="00F0508A">
      <w:pPr>
        <w:spacing w:after="0" w:line="240" w:lineRule="auto"/>
        <w:rPr>
          <w:rFonts w:ascii="Times New Roman" w:eastAsia="Times New Roman" w:hAnsi="Times New Roman" w:cs="Times New Roman"/>
        </w:rPr>
      </w:pPr>
    </w:p>
    <w:p w14:paraId="7D374B8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4D58B9AE"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5FD82100" w14:textId="77777777" w:rsidR="00F0508A" w:rsidRPr="00F0508A" w:rsidRDefault="00F0508A" w:rsidP="00F0508A">
      <w:pPr>
        <w:spacing w:after="0" w:line="240" w:lineRule="auto"/>
        <w:rPr>
          <w:rFonts w:ascii="Times New Roman" w:eastAsia="Times New Roman" w:hAnsi="Times New Roman" w:cs="Times New Roman"/>
        </w:rPr>
      </w:pPr>
    </w:p>
    <w:p w14:paraId="0176E0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4884179D" w14:textId="77777777" w:rsidR="00F0508A" w:rsidRPr="00F0508A" w:rsidRDefault="00F0508A" w:rsidP="00F0508A">
      <w:pPr>
        <w:spacing w:after="0" w:line="240" w:lineRule="auto"/>
        <w:rPr>
          <w:rFonts w:ascii="Times New Roman" w:eastAsia="Times New Roman" w:hAnsi="Times New Roman" w:cs="Times New Roman"/>
          <w:b/>
        </w:rPr>
      </w:pPr>
    </w:p>
    <w:p w14:paraId="0E8AAB05"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78CF9A9B"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4F6B2A90" w14:textId="77777777" w:rsidR="00F0508A" w:rsidRPr="00F0508A" w:rsidRDefault="00F0508A" w:rsidP="00F0508A">
      <w:pPr>
        <w:spacing w:after="0" w:line="240" w:lineRule="auto"/>
        <w:rPr>
          <w:rFonts w:ascii="Times New Roman" w:eastAsia="Times New Roman" w:hAnsi="Times New Roman" w:cs="Times New Roman"/>
        </w:rPr>
      </w:pPr>
    </w:p>
    <w:p w14:paraId="5D4CB2B3"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62705571" w14:textId="3707F559" w:rsidR="00F0508A" w:rsidRPr="00F0508A" w:rsidRDefault="00087CFF" w:rsidP="00F0508A">
      <w:pPr>
        <w:spacing w:after="0" w:line="240" w:lineRule="auto"/>
        <w:rPr>
          <w:rFonts w:ascii="Times New Roman" w:eastAsia="Times New Roman" w:hAnsi="Times New Roman" w:cs="Times New Roman"/>
        </w:rPr>
      </w:pPr>
      <w:r w:rsidRPr="00087CFF">
        <w:rPr>
          <w:rFonts w:ascii="Times New Roman" w:eastAsia="Times New Roman" w:hAnsi="Times New Roman" w:cs="Times New Roman"/>
        </w:rPr>
        <w:t>Lesley A. Crane</w:t>
      </w:r>
      <w:r w:rsidR="00F0508A" w:rsidRPr="00F0508A">
        <w:rPr>
          <w:rFonts w:ascii="Times New Roman" w:eastAsia="Times New Roman" w:hAnsi="Times New Roman" w:cs="Times New Roman"/>
        </w:rPr>
        <w:t>, Commissioner</w:t>
      </w:r>
      <w:r>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0A8AB6C8" w14:textId="77777777" w:rsidR="00F0508A" w:rsidRPr="00F0508A" w:rsidRDefault="00F0508A" w:rsidP="00F0508A">
      <w:pPr>
        <w:spacing w:after="0" w:line="240" w:lineRule="auto"/>
        <w:rPr>
          <w:rFonts w:ascii="Times New Roman" w:eastAsia="Times New Roman" w:hAnsi="Times New Roman" w:cs="Times New Roman"/>
        </w:rPr>
      </w:pPr>
    </w:p>
    <w:p w14:paraId="0692CB4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Date:________________________________ </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_________________________________</w:t>
      </w:r>
    </w:p>
    <w:p w14:paraId="488C6A15" w14:textId="77777777" w:rsidR="00F0508A" w:rsidRPr="00F0508A" w:rsidRDefault="00F0508A" w:rsidP="00F0508A">
      <w:pPr>
        <w:spacing w:after="0" w:line="240" w:lineRule="auto"/>
        <w:rPr>
          <w:rFonts w:ascii="Times New Roman" w:eastAsia="Times New Roman" w:hAnsi="Times New Roman" w:cs="Times New Roman"/>
          <w:b/>
        </w:rPr>
      </w:pPr>
    </w:p>
    <w:p w14:paraId="4DCE8FEE"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0874714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762BA0FD" w14:textId="77777777" w:rsidR="00F0508A" w:rsidRPr="00F0508A" w:rsidRDefault="00F0508A" w:rsidP="00F0508A">
      <w:pPr>
        <w:spacing w:after="0" w:line="240" w:lineRule="auto"/>
        <w:rPr>
          <w:rFonts w:ascii="Times New Roman" w:eastAsia="Times New Roman" w:hAnsi="Times New Roman" w:cs="Times New Roman"/>
        </w:rPr>
      </w:pPr>
    </w:p>
    <w:p w14:paraId="02CBFA1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6645A7F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Curtis T. Hill, Jr., Attorney General</w:t>
      </w:r>
    </w:p>
    <w:p w14:paraId="194941EB"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2A728BAB"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0764FAE9" w14:textId="77777777" w:rsidR="00F0508A" w:rsidRPr="00F0508A" w:rsidRDefault="00F0508A" w:rsidP="00F0508A">
      <w:pPr>
        <w:spacing w:after="0" w:line="240" w:lineRule="auto"/>
        <w:rPr>
          <w:rFonts w:ascii="Times New Roman" w:eastAsia="Times New Roman" w:hAnsi="Times New Roman" w:cs="Times New Roman"/>
          <w:b/>
        </w:rPr>
      </w:pPr>
    </w:p>
    <w:p w14:paraId="47FA83AD"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709A65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6E286DA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20046948"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6447A42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Dewand Neely, Chief Information Officer</w:t>
      </w:r>
    </w:p>
    <w:p w14:paraId="2B706FF0" w14:textId="77777777" w:rsidR="00F0508A" w:rsidRPr="00F0508A" w:rsidRDefault="00F0508A" w:rsidP="00F0508A">
      <w:pPr>
        <w:spacing w:after="0" w:line="240" w:lineRule="auto"/>
        <w:rPr>
          <w:rFonts w:ascii="Times New Roman" w:eastAsia="Times New Roman" w:hAnsi="Times New Roman" w:cs="Times New Roman"/>
        </w:rPr>
      </w:pPr>
    </w:p>
    <w:p w14:paraId="281E3CD2" w14:textId="1DD03D0B"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2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Spenser Nehrt" w:date="2021-05-25T08:15:00Z" w:initials="SN">
    <w:p w14:paraId="5F55C3A0" w14:textId="77777777" w:rsidR="00830390" w:rsidRDefault="00830390" w:rsidP="00CD1ECB">
      <w:pPr>
        <w:pStyle w:val="CommentText"/>
      </w:pPr>
      <w:r>
        <w:rPr>
          <w:rStyle w:val="CommentReference"/>
        </w:rPr>
        <w:annotationRef/>
      </w:r>
      <w:r>
        <w:t>Contractor does not intend for personnel to be acquired by successor.</w:t>
      </w:r>
    </w:p>
  </w:comment>
  <w:comment w:id="8" w:author="Spenser Nehrt" w:date="2021-05-25T08:16:00Z" w:initials="SN">
    <w:p w14:paraId="711230D9" w14:textId="77777777" w:rsidR="00830390" w:rsidRDefault="00830390" w:rsidP="00A03641">
      <w:pPr>
        <w:pStyle w:val="CommentText"/>
      </w:pPr>
      <w:r>
        <w:rPr>
          <w:rStyle w:val="CommentReference"/>
        </w:rPr>
        <w:annotationRef/>
      </w:r>
      <w:r>
        <w:t>Contractor does not intend for personnel to be acquired by the State.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F55C3A0" w15:done="0"/>
  <w15:commentEx w15:paraId="711230D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7309B" w16cex:dateUtc="2021-05-25T12:15:00Z"/>
  <w16cex:commentExtensible w16cex:durableId="245730DC" w16cex:dateUtc="2021-05-25T12: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55C3A0" w16cid:durableId="2457309B"/>
  <w16cid:commentId w16cid:paraId="711230D9" w16cid:durableId="245730D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238D3" w14:textId="77777777" w:rsidR="00C70BEE" w:rsidRDefault="00C70BEE" w:rsidP="00C96F20">
      <w:pPr>
        <w:spacing w:after="0" w:line="240" w:lineRule="auto"/>
      </w:pPr>
      <w:r>
        <w:separator/>
      </w:r>
    </w:p>
  </w:endnote>
  <w:endnote w:type="continuationSeparator" w:id="0">
    <w:p w14:paraId="7A1D298C" w14:textId="77777777" w:rsidR="00C70BEE" w:rsidRDefault="00C70BEE"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2B101656"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2335B71D" w14:textId="1374C8EA" w:rsidR="00AA11FE" w:rsidRPr="00C96F20" w:rsidRDefault="00AA11FE">
    <w:pPr>
      <w:pStyle w:val="Footer"/>
      <w:rPr>
        <w:sz w:val="20"/>
        <w:szCs w:val="20"/>
      </w:rPr>
    </w:pPr>
    <w:r w:rsidRPr="00C96F20">
      <w:rPr>
        <w:sz w:val="20"/>
        <w:szCs w:val="20"/>
      </w:rPr>
      <w:t>07/1</w:t>
    </w:r>
    <w:r w:rsidR="003A027C">
      <w:rPr>
        <w:sz w:val="20"/>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C325E" w14:textId="77777777" w:rsidR="00C70BEE" w:rsidRDefault="00C70BEE" w:rsidP="00C96F20">
      <w:pPr>
        <w:spacing w:after="0" w:line="240" w:lineRule="auto"/>
      </w:pPr>
      <w:r>
        <w:separator/>
      </w:r>
    </w:p>
  </w:footnote>
  <w:footnote w:type="continuationSeparator" w:id="0">
    <w:p w14:paraId="61331B4C" w14:textId="77777777" w:rsidR="00C70BEE" w:rsidRDefault="00C70BEE"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penser Nehrt">
    <w15:presenceInfo w15:providerId="AD" w15:userId="S::snehrt@governmentbrands.com::fd4dcbd1-520c-47c6-b59d-ca9d33d34aa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F58"/>
    <w:rsid w:val="0001045E"/>
    <w:rsid w:val="00021D54"/>
    <w:rsid w:val="00034DF7"/>
    <w:rsid w:val="00037656"/>
    <w:rsid w:val="000537DB"/>
    <w:rsid w:val="0005674A"/>
    <w:rsid w:val="00087CFF"/>
    <w:rsid w:val="00094DA4"/>
    <w:rsid w:val="000A5FFB"/>
    <w:rsid w:val="00105774"/>
    <w:rsid w:val="00156F98"/>
    <w:rsid w:val="001739B8"/>
    <w:rsid w:val="00187140"/>
    <w:rsid w:val="00196CC0"/>
    <w:rsid w:val="00202E37"/>
    <w:rsid w:val="00206A95"/>
    <w:rsid w:val="0025187C"/>
    <w:rsid w:val="00260DA0"/>
    <w:rsid w:val="00271D3F"/>
    <w:rsid w:val="00291E2A"/>
    <w:rsid w:val="002A617D"/>
    <w:rsid w:val="002B190C"/>
    <w:rsid w:val="002E3E1F"/>
    <w:rsid w:val="002F2B6B"/>
    <w:rsid w:val="00344D68"/>
    <w:rsid w:val="003A027C"/>
    <w:rsid w:val="003E024F"/>
    <w:rsid w:val="003E4E84"/>
    <w:rsid w:val="003E6C08"/>
    <w:rsid w:val="00413DA7"/>
    <w:rsid w:val="00466C6B"/>
    <w:rsid w:val="004949B9"/>
    <w:rsid w:val="00497D2B"/>
    <w:rsid w:val="004B543A"/>
    <w:rsid w:val="004C48C7"/>
    <w:rsid w:val="004D718B"/>
    <w:rsid w:val="004E5820"/>
    <w:rsid w:val="00506D5C"/>
    <w:rsid w:val="00552EFB"/>
    <w:rsid w:val="00572EFD"/>
    <w:rsid w:val="00573ED0"/>
    <w:rsid w:val="005B3DEB"/>
    <w:rsid w:val="005F0D6B"/>
    <w:rsid w:val="00611680"/>
    <w:rsid w:val="006157BA"/>
    <w:rsid w:val="00617E36"/>
    <w:rsid w:val="00623E6B"/>
    <w:rsid w:val="00657CD7"/>
    <w:rsid w:val="00674611"/>
    <w:rsid w:val="00675C15"/>
    <w:rsid w:val="0069662A"/>
    <w:rsid w:val="006A0226"/>
    <w:rsid w:val="006E4F58"/>
    <w:rsid w:val="006F3B5E"/>
    <w:rsid w:val="007145B5"/>
    <w:rsid w:val="007412B2"/>
    <w:rsid w:val="007645D6"/>
    <w:rsid w:val="00782C06"/>
    <w:rsid w:val="007A3C99"/>
    <w:rsid w:val="007D3AD3"/>
    <w:rsid w:val="007F284D"/>
    <w:rsid w:val="007F468B"/>
    <w:rsid w:val="00830390"/>
    <w:rsid w:val="00833B43"/>
    <w:rsid w:val="008C1ADE"/>
    <w:rsid w:val="00902E76"/>
    <w:rsid w:val="00922B2E"/>
    <w:rsid w:val="00946970"/>
    <w:rsid w:val="00960CD4"/>
    <w:rsid w:val="009C3620"/>
    <w:rsid w:val="00A02991"/>
    <w:rsid w:val="00AA11FE"/>
    <w:rsid w:val="00AA3DDD"/>
    <w:rsid w:val="00AA6E84"/>
    <w:rsid w:val="00AD2E37"/>
    <w:rsid w:val="00AD39F3"/>
    <w:rsid w:val="00AF3B2B"/>
    <w:rsid w:val="00B50BE2"/>
    <w:rsid w:val="00C05BE2"/>
    <w:rsid w:val="00C27C59"/>
    <w:rsid w:val="00C70BEE"/>
    <w:rsid w:val="00C82C5D"/>
    <w:rsid w:val="00C96F20"/>
    <w:rsid w:val="00CA0D99"/>
    <w:rsid w:val="00CC0041"/>
    <w:rsid w:val="00D0184B"/>
    <w:rsid w:val="00D225EE"/>
    <w:rsid w:val="00D4443D"/>
    <w:rsid w:val="00D515C5"/>
    <w:rsid w:val="00D54F03"/>
    <w:rsid w:val="00D574E0"/>
    <w:rsid w:val="00D67CFA"/>
    <w:rsid w:val="00D67E5A"/>
    <w:rsid w:val="00D915D2"/>
    <w:rsid w:val="00DA3AAA"/>
    <w:rsid w:val="00E10ABB"/>
    <w:rsid w:val="00E93E1F"/>
    <w:rsid w:val="00EF309B"/>
    <w:rsid w:val="00F0508A"/>
    <w:rsid w:val="00F2585D"/>
    <w:rsid w:val="00F4772B"/>
    <w:rsid w:val="00F72519"/>
    <w:rsid w:val="00F970EE"/>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81440"/>
  <w15:docId w15:val="{07BE7719-F806-4AA8-98FD-6D7272C4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 w:type="character" w:styleId="FollowedHyperlink">
    <w:name w:val="FollowedHyperlink"/>
    <w:basedOn w:val="DefaultParagraphFont"/>
    <w:uiPriority w:val="99"/>
    <w:semiHidden/>
    <w:unhideWhenUsed/>
    <w:rsid w:val="00D915D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 TargetMode="External"/><Relationship Id="rId18" Type="http://schemas.openxmlformats.org/officeDocument/2006/relationships/hyperlink" Target="mailto:MWBECompliance@idoa.IN.gov"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in.gov/ig/" TargetMode="External"/><Relationship Id="rId12" Type="http://schemas.openxmlformats.org/officeDocument/2006/relationships/hyperlink" Target="mailto:IndianaVeteransPreference@idoa.IN.gov" TargetMode="External"/><Relationship Id="rId17" Type="http://schemas.openxmlformats.org/officeDocument/2006/relationships/hyperlink" Target="mailto:MWBECompliance@idoa.IN.gov" TargetMode="External"/><Relationship Id="rId2" Type="http://schemas.openxmlformats.org/officeDocument/2006/relationships/styles" Target="styles.xml"/><Relationship Id="rId16" Type="http://schemas.openxmlformats.org/officeDocument/2006/relationships/hyperlink" Target="https://www.in.gov/iot/2394.ht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hyperlink" Target="http://www.in.gov/idoa/mwbe/payaudit.htm" TargetMode="External"/><Relationship Id="rId23" Type="http://schemas.openxmlformats.org/officeDocument/2006/relationships/theme" Target="theme/theme1.xml"/><Relationship Id="rId10" Type="http://schemas.microsoft.com/office/2016/09/relationships/commentsIds" Target="commentsIds.xml"/><Relationship Id="rId19" Type="http://schemas.openxmlformats.org/officeDocument/2006/relationships/hyperlink" Target="http://www.in.gov/idoa/mwbe/payaudit.htm" TargetMode="Externa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hyperlink" Target="mailto:Indianaveteranspreference@idoa.IN.gov"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7946</Words>
  <Characters>45296</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Office of the Indiana Attorney General</Company>
  <LinksUpToDate>false</LinksUpToDate>
  <CharactersWithSpaces>53136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Mercer, Misty</dc:creator>
  <cp:keywords/>
  <dc:description/>
  <cp:lastModifiedBy>Cranfill, Emily</cp:lastModifiedBy>
  <cp:revision>2</cp:revision>
  <dcterms:created xsi:type="dcterms:W3CDTF">2021-05-28T00:54:00Z</dcterms:created>
  <dcterms:modified xsi:type="dcterms:W3CDTF">2021-05-28T00:54:00Z</dcterms:modified>
</cp:coreProperties>
</file>